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808D9" w14:textId="293B1C24" w:rsidR="000C1F39" w:rsidRPr="000C1F39" w:rsidRDefault="000C1F39" w:rsidP="00007BC7">
      <w:pPr>
        <w:spacing w:after="0" w:line="240" w:lineRule="auto"/>
        <w:ind w:left="5103"/>
        <w:jc w:val="center"/>
        <w:rPr>
          <w:sz w:val="28"/>
          <w:lang w:val="ru-RU"/>
        </w:rPr>
      </w:pPr>
      <w:r w:rsidRPr="000C1F39">
        <w:rPr>
          <w:sz w:val="28"/>
          <w:lang w:val="ru-RU"/>
        </w:rPr>
        <w:t>Приложение 1</w:t>
      </w:r>
      <w:r w:rsidR="001C24CE">
        <w:rPr>
          <w:sz w:val="28"/>
          <w:lang w:val="ru-RU"/>
        </w:rPr>
        <w:t xml:space="preserve"> </w:t>
      </w:r>
      <w:r w:rsidRPr="000C1F39">
        <w:rPr>
          <w:sz w:val="28"/>
          <w:lang w:val="ru-RU"/>
        </w:rPr>
        <w:t>к</w:t>
      </w:r>
      <w:r w:rsidR="001C24CE">
        <w:rPr>
          <w:sz w:val="28"/>
          <w:lang w:val="ru-RU"/>
        </w:rPr>
        <w:t xml:space="preserve"> приказу</w:t>
      </w:r>
      <w:r w:rsidRPr="000C1F39">
        <w:rPr>
          <w:sz w:val="28"/>
          <w:lang w:val="ru-RU"/>
        </w:rPr>
        <w:t xml:space="preserve"> </w:t>
      </w:r>
    </w:p>
    <w:p w14:paraId="22CE6390" w14:textId="5D600248" w:rsidR="000C1F39" w:rsidDel="006D1C12" w:rsidRDefault="000C1F39" w:rsidP="001D2339">
      <w:pPr>
        <w:spacing w:after="0" w:line="240" w:lineRule="auto"/>
        <w:ind w:firstLine="709"/>
        <w:jc w:val="right"/>
        <w:rPr>
          <w:del w:id="0" w:author="Балмаганбетова Жанат Дастановна" w:date="2025-09-24T18:29:00Z"/>
          <w:sz w:val="28"/>
          <w:szCs w:val="28"/>
          <w:lang w:val="ru-RU" w:eastAsia="ru-RU"/>
        </w:rPr>
      </w:pPr>
    </w:p>
    <w:p w14:paraId="0352D558" w14:textId="77777777" w:rsidR="00861C5C" w:rsidRDefault="00861C5C" w:rsidP="001D2339">
      <w:pPr>
        <w:spacing w:after="0" w:line="240" w:lineRule="auto"/>
        <w:ind w:firstLine="709"/>
        <w:jc w:val="right"/>
        <w:rPr>
          <w:sz w:val="28"/>
          <w:szCs w:val="28"/>
          <w:lang w:val="ru-RU" w:eastAsia="ru-RU"/>
        </w:rPr>
      </w:pPr>
      <w:bookmarkStart w:id="1" w:name="_GoBack"/>
      <w:bookmarkEnd w:id="1"/>
    </w:p>
    <w:p w14:paraId="46FA5920" w14:textId="043388F9" w:rsidR="0013459C" w:rsidRDefault="00861C5C" w:rsidP="00726151">
      <w:pPr>
        <w:spacing w:after="0" w:line="240" w:lineRule="auto"/>
        <w:jc w:val="center"/>
        <w:rPr>
          <w:sz w:val="28"/>
          <w:lang w:val="ru-RU"/>
        </w:rPr>
      </w:pPr>
      <w:r>
        <w:rPr>
          <w:sz w:val="28"/>
          <w:lang w:val="ru-RU"/>
        </w:rPr>
        <w:t xml:space="preserve">                                                                            </w:t>
      </w:r>
      <w:r w:rsidR="00C61463">
        <w:rPr>
          <w:sz w:val="28"/>
          <w:lang w:val="ru-RU"/>
        </w:rPr>
        <w:t>ф</w:t>
      </w:r>
      <w:r w:rsidR="0013459C" w:rsidRPr="0013459C">
        <w:rPr>
          <w:sz w:val="28"/>
          <w:lang w:val="ru-RU"/>
        </w:rPr>
        <w:t>орма</w:t>
      </w:r>
    </w:p>
    <w:p w14:paraId="76F6EBF4" w14:textId="111A2D1D" w:rsidR="00007BC7" w:rsidRDefault="00007BC7" w:rsidP="001760E7">
      <w:pPr>
        <w:spacing w:after="0" w:line="240" w:lineRule="auto"/>
        <w:jc w:val="right"/>
        <w:rPr>
          <w:sz w:val="28"/>
          <w:lang w:val="ru-RU"/>
        </w:rPr>
      </w:pPr>
    </w:p>
    <w:p w14:paraId="34417E1D" w14:textId="77777777" w:rsidR="00861C5C" w:rsidRDefault="00861C5C" w:rsidP="001760E7">
      <w:pPr>
        <w:spacing w:after="0" w:line="240" w:lineRule="auto"/>
        <w:jc w:val="right"/>
        <w:rPr>
          <w:sz w:val="28"/>
          <w:lang w:val="ru-RU"/>
        </w:rPr>
      </w:pPr>
    </w:p>
    <w:p w14:paraId="5A840D3B" w14:textId="79C6E281" w:rsidR="0013459C" w:rsidRDefault="0013459C" w:rsidP="001760E7">
      <w:pPr>
        <w:spacing w:after="0" w:line="240" w:lineRule="auto"/>
        <w:jc w:val="center"/>
        <w:outlineLvl w:val="2"/>
        <w:rPr>
          <w:b/>
          <w:bCs/>
          <w:sz w:val="28"/>
          <w:szCs w:val="28"/>
          <w:lang w:val="ru-RU" w:eastAsia="ru-RU"/>
        </w:rPr>
      </w:pPr>
      <w:r w:rsidRPr="0013459C">
        <w:rPr>
          <w:b/>
          <w:bCs/>
          <w:sz w:val="28"/>
          <w:szCs w:val="28"/>
          <w:lang w:val="ru-RU" w:eastAsia="ru-RU"/>
        </w:rPr>
        <w:t>Извещение о наличии налоговой задолженности</w:t>
      </w:r>
    </w:p>
    <w:p w14:paraId="5DEC5A3C" w14:textId="77777777" w:rsidR="00007BC7" w:rsidRPr="0013459C" w:rsidRDefault="00007BC7" w:rsidP="001760E7">
      <w:pPr>
        <w:spacing w:after="0" w:line="240" w:lineRule="auto"/>
        <w:jc w:val="center"/>
        <w:outlineLvl w:val="2"/>
        <w:rPr>
          <w:b/>
          <w:bCs/>
          <w:sz w:val="28"/>
          <w:szCs w:val="28"/>
          <w:lang w:val="ru-RU" w:eastAsia="ru-RU"/>
        </w:rPr>
      </w:pPr>
    </w:p>
    <w:p w14:paraId="16FC7C09" w14:textId="26B24EF0" w:rsidR="0013459C" w:rsidRDefault="0013459C" w:rsidP="001760E7">
      <w:pPr>
        <w:spacing w:after="0" w:line="240" w:lineRule="auto"/>
        <w:rPr>
          <w:sz w:val="28"/>
          <w:szCs w:val="28"/>
          <w:lang w:val="ru-RU" w:eastAsia="ru-RU"/>
        </w:rPr>
      </w:pPr>
      <w:r w:rsidRPr="0013459C">
        <w:rPr>
          <w:sz w:val="28"/>
          <w:szCs w:val="28"/>
          <w:lang w:eastAsia="ru-RU"/>
        </w:rPr>
        <w:t>     </w:t>
      </w:r>
      <w:r w:rsidRPr="0013459C">
        <w:rPr>
          <w:sz w:val="28"/>
          <w:szCs w:val="28"/>
          <w:lang w:val="ru-RU" w:eastAsia="ru-RU"/>
        </w:rPr>
        <w:t xml:space="preserve"> «___» __________20___ года </w:t>
      </w:r>
      <w:r w:rsidR="00BE7356">
        <w:rPr>
          <w:sz w:val="28"/>
          <w:szCs w:val="28"/>
          <w:lang w:val="ru-RU" w:eastAsia="ru-RU"/>
        </w:rPr>
        <w:t xml:space="preserve">                                                                     </w:t>
      </w:r>
      <w:r w:rsidRPr="0013459C">
        <w:rPr>
          <w:sz w:val="28"/>
          <w:szCs w:val="28"/>
          <w:lang w:val="ru-RU" w:eastAsia="ru-RU"/>
        </w:rPr>
        <w:t>№____</w:t>
      </w:r>
    </w:p>
    <w:p w14:paraId="14B2307E" w14:textId="12FB0075" w:rsidR="00007BC7" w:rsidRDefault="00007BC7" w:rsidP="001760E7">
      <w:pPr>
        <w:spacing w:after="0" w:line="240" w:lineRule="auto"/>
        <w:rPr>
          <w:sz w:val="28"/>
          <w:szCs w:val="28"/>
          <w:lang w:val="ru-RU" w:eastAsia="ru-RU"/>
        </w:rPr>
      </w:pPr>
    </w:p>
    <w:p w14:paraId="424D4233" w14:textId="77777777" w:rsidR="00007BC7" w:rsidRPr="0013459C" w:rsidRDefault="00007BC7" w:rsidP="001760E7">
      <w:pPr>
        <w:spacing w:after="0" w:line="240" w:lineRule="auto"/>
        <w:rPr>
          <w:sz w:val="28"/>
          <w:szCs w:val="28"/>
          <w:lang w:val="ru-RU" w:eastAsia="ru-RU"/>
        </w:rPr>
      </w:pPr>
    </w:p>
    <w:p w14:paraId="1AF739D7" w14:textId="481A7094" w:rsidR="00A3080C" w:rsidRDefault="000141F9" w:rsidP="001D2339">
      <w:pPr>
        <w:spacing w:after="0" w:line="240" w:lineRule="auto"/>
        <w:ind w:firstLine="708"/>
        <w:rPr>
          <w:sz w:val="28"/>
          <w:szCs w:val="28"/>
          <w:lang w:val="ru-RU" w:eastAsia="ru-RU"/>
        </w:rPr>
      </w:pPr>
      <w:r>
        <w:rPr>
          <w:sz w:val="28"/>
          <w:szCs w:val="28"/>
          <w:lang w:val="ru-RU" w:eastAsia="ru-RU"/>
        </w:rPr>
        <w:t>В</w:t>
      </w:r>
      <w:r w:rsidR="0013459C" w:rsidRPr="0013459C">
        <w:rPr>
          <w:sz w:val="28"/>
          <w:szCs w:val="28"/>
          <w:lang w:val="ru-RU" w:eastAsia="ru-RU"/>
        </w:rPr>
        <w:t xml:space="preserve"> соответствии с подпунктом 1) пункта 1 статьи 81 Налогового кодекса</w:t>
      </w:r>
      <w:r w:rsidR="007A6B1E">
        <w:rPr>
          <w:sz w:val="28"/>
          <w:szCs w:val="28"/>
          <w:lang w:val="ru-RU" w:eastAsia="ru-RU"/>
        </w:rPr>
        <w:t xml:space="preserve"> </w:t>
      </w:r>
      <w:r w:rsidR="0013459C" w:rsidRPr="0013459C">
        <w:rPr>
          <w:sz w:val="28"/>
          <w:szCs w:val="28"/>
          <w:lang w:val="ru-RU" w:eastAsia="ru-RU"/>
        </w:rPr>
        <w:t xml:space="preserve">Республики Казахстан </w:t>
      </w:r>
    </w:p>
    <w:p w14:paraId="75941CD2" w14:textId="77777777" w:rsidR="00A3080C" w:rsidRDefault="00A3080C" w:rsidP="001760E7">
      <w:pPr>
        <w:spacing w:after="0" w:line="240" w:lineRule="auto"/>
        <w:jc w:val="both"/>
        <w:rPr>
          <w:sz w:val="28"/>
          <w:szCs w:val="28"/>
          <w:lang w:val="ru-RU" w:eastAsia="ru-RU"/>
        </w:rPr>
      </w:pPr>
      <w:r>
        <w:rPr>
          <w:sz w:val="28"/>
          <w:szCs w:val="28"/>
          <w:lang w:val="ru-RU" w:eastAsia="ru-RU"/>
        </w:rPr>
        <w:t>____________________________________________________________________</w:t>
      </w:r>
    </w:p>
    <w:p w14:paraId="53BD1470" w14:textId="2655C1F2" w:rsidR="00A3080C" w:rsidRDefault="00A3080C" w:rsidP="002C4339">
      <w:pPr>
        <w:spacing w:after="0" w:line="240" w:lineRule="auto"/>
        <w:jc w:val="center"/>
        <w:rPr>
          <w:sz w:val="28"/>
          <w:szCs w:val="28"/>
          <w:lang w:val="ru-RU" w:eastAsia="ru-RU"/>
        </w:rPr>
      </w:pPr>
      <w:r w:rsidRPr="0013459C">
        <w:rPr>
          <w:sz w:val="28"/>
          <w:szCs w:val="28"/>
          <w:lang w:val="ru-RU" w:eastAsia="ru-RU"/>
        </w:rPr>
        <w:t>(наименование органа государственных</w:t>
      </w:r>
      <w:r>
        <w:rPr>
          <w:sz w:val="28"/>
          <w:szCs w:val="28"/>
          <w:lang w:val="ru-RU" w:eastAsia="ru-RU"/>
        </w:rPr>
        <w:t xml:space="preserve"> доходов)</w:t>
      </w:r>
    </w:p>
    <w:p w14:paraId="5F517E3A" w14:textId="776EF184" w:rsidR="001760E7" w:rsidRDefault="0013459C" w:rsidP="001760E7">
      <w:pPr>
        <w:spacing w:after="0" w:line="240" w:lineRule="auto"/>
        <w:jc w:val="both"/>
        <w:rPr>
          <w:sz w:val="28"/>
          <w:szCs w:val="28"/>
          <w:lang w:val="ru-RU" w:eastAsia="ru-RU"/>
        </w:rPr>
      </w:pPr>
      <w:r w:rsidRPr="0013459C">
        <w:rPr>
          <w:sz w:val="28"/>
          <w:szCs w:val="28"/>
          <w:lang w:val="ru-RU" w:eastAsia="ru-RU"/>
        </w:rPr>
        <w:t xml:space="preserve">извещает Вас, </w:t>
      </w:r>
      <w:r w:rsidR="001C1579">
        <w:rPr>
          <w:sz w:val="28"/>
          <w:szCs w:val="28"/>
          <w:lang w:val="ru-RU" w:eastAsia="ru-RU"/>
        </w:rPr>
        <w:t>___________________________</w:t>
      </w:r>
      <w:r w:rsidR="00BE7356">
        <w:rPr>
          <w:sz w:val="28"/>
          <w:szCs w:val="28"/>
          <w:lang w:val="ru-RU" w:eastAsia="ru-RU"/>
        </w:rPr>
        <w:t xml:space="preserve"> </w:t>
      </w:r>
      <w:r w:rsidRPr="0013459C">
        <w:rPr>
          <w:sz w:val="28"/>
          <w:szCs w:val="28"/>
          <w:lang w:val="ru-RU" w:eastAsia="ru-RU"/>
        </w:rPr>
        <w:t>_____________________________________________________________</w:t>
      </w:r>
      <w:r w:rsidR="008651D6">
        <w:rPr>
          <w:sz w:val="28"/>
          <w:szCs w:val="28"/>
          <w:lang w:val="ru-RU" w:eastAsia="ru-RU"/>
        </w:rPr>
        <w:t>_______</w:t>
      </w:r>
      <w:r w:rsidR="001760E7">
        <w:rPr>
          <w:sz w:val="28"/>
          <w:szCs w:val="28"/>
          <w:lang w:val="ru-RU" w:eastAsia="ru-RU"/>
        </w:rPr>
        <w:t xml:space="preserve"> </w:t>
      </w:r>
    </w:p>
    <w:p w14:paraId="34581671" w14:textId="1F426592" w:rsidR="001760E7" w:rsidRDefault="00BE7356" w:rsidP="001760E7">
      <w:pPr>
        <w:spacing w:after="0" w:line="240" w:lineRule="auto"/>
        <w:jc w:val="center"/>
        <w:rPr>
          <w:sz w:val="28"/>
          <w:szCs w:val="28"/>
          <w:lang w:val="ru-RU" w:eastAsia="ru-RU"/>
        </w:rPr>
      </w:pPr>
      <w:r w:rsidRPr="0013459C">
        <w:rPr>
          <w:sz w:val="28"/>
          <w:szCs w:val="28"/>
          <w:lang w:val="ru-RU" w:eastAsia="ru-RU"/>
        </w:rPr>
        <w:t>(фамилия, имя, отчество (если оно указано в документе,</w:t>
      </w:r>
    </w:p>
    <w:p w14:paraId="69C50630" w14:textId="20A0CCDB" w:rsidR="001760E7" w:rsidRDefault="0013459C" w:rsidP="001760E7">
      <w:pPr>
        <w:spacing w:after="0" w:line="240" w:lineRule="auto"/>
        <w:jc w:val="both"/>
        <w:rPr>
          <w:sz w:val="28"/>
          <w:szCs w:val="28"/>
          <w:lang w:val="ru-RU" w:eastAsia="ru-RU"/>
        </w:rPr>
      </w:pPr>
      <w:r w:rsidRPr="0013459C">
        <w:rPr>
          <w:sz w:val="28"/>
          <w:szCs w:val="28"/>
          <w:lang w:val="ru-RU" w:eastAsia="ru-RU"/>
        </w:rPr>
        <w:t>____________________________________________________________________</w:t>
      </w:r>
    </w:p>
    <w:p w14:paraId="6B9F2FEE" w14:textId="0058DC4D" w:rsidR="001760E7" w:rsidRDefault="00BE7356" w:rsidP="001760E7">
      <w:pPr>
        <w:spacing w:after="0" w:line="240" w:lineRule="auto"/>
        <w:jc w:val="center"/>
        <w:rPr>
          <w:sz w:val="28"/>
          <w:szCs w:val="28"/>
          <w:lang w:val="ru-RU" w:eastAsia="ru-RU"/>
        </w:rPr>
      </w:pPr>
      <w:r w:rsidRPr="0013459C">
        <w:rPr>
          <w:sz w:val="28"/>
          <w:szCs w:val="28"/>
          <w:lang w:val="ru-RU" w:eastAsia="ru-RU"/>
        </w:rPr>
        <w:t>удостоверяющем личность)</w:t>
      </w:r>
      <w:r>
        <w:rPr>
          <w:sz w:val="28"/>
          <w:szCs w:val="28"/>
          <w:lang w:val="ru-RU" w:eastAsia="ru-RU"/>
        </w:rPr>
        <w:t xml:space="preserve"> (далее – </w:t>
      </w:r>
      <w:r w:rsidR="00BB3B27">
        <w:rPr>
          <w:sz w:val="28"/>
          <w:szCs w:val="28"/>
          <w:lang w:val="ru-RU" w:eastAsia="ru-RU"/>
        </w:rPr>
        <w:t>фамилия, имя</w:t>
      </w:r>
      <w:r w:rsidR="00FC49D1">
        <w:rPr>
          <w:sz w:val="28"/>
          <w:szCs w:val="28"/>
          <w:lang w:val="ru-RU" w:eastAsia="ru-RU"/>
        </w:rPr>
        <w:t xml:space="preserve"> и</w:t>
      </w:r>
      <w:r w:rsidR="00BB3B27">
        <w:rPr>
          <w:sz w:val="28"/>
          <w:szCs w:val="28"/>
          <w:lang w:val="ru-RU" w:eastAsia="ru-RU"/>
        </w:rPr>
        <w:t xml:space="preserve"> отчество</w:t>
      </w:r>
      <w:r>
        <w:rPr>
          <w:sz w:val="28"/>
          <w:szCs w:val="28"/>
          <w:lang w:val="ru-RU" w:eastAsia="ru-RU"/>
        </w:rPr>
        <w:t>)</w:t>
      </w:r>
      <w:r w:rsidRPr="0013459C">
        <w:rPr>
          <w:sz w:val="28"/>
          <w:szCs w:val="28"/>
          <w:lang w:val="ru-RU" w:eastAsia="ru-RU"/>
        </w:rPr>
        <w:t>, полное</w:t>
      </w:r>
    </w:p>
    <w:p w14:paraId="6B7C4CC6" w14:textId="456B255B" w:rsidR="001760E7" w:rsidRDefault="0013459C" w:rsidP="001760E7">
      <w:pPr>
        <w:spacing w:after="0" w:line="240" w:lineRule="auto"/>
        <w:jc w:val="both"/>
        <w:rPr>
          <w:sz w:val="28"/>
          <w:szCs w:val="28"/>
          <w:lang w:val="ru-RU" w:eastAsia="ru-RU"/>
        </w:rPr>
      </w:pPr>
      <w:r w:rsidRPr="0013459C">
        <w:rPr>
          <w:sz w:val="28"/>
          <w:szCs w:val="28"/>
          <w:lang w:val="ru-RU" w:eastAsia="ru-RU"/>
        </w:rPr>
        <w:t>________</w:t>
      </w:r>
      <w:r w:rsidR="008651D6">
        <w:rPr>
          <w:sz w:val="28"/>
          <w:szCs w:val="28"/>
          <w:lang w:val="ru-RU" w:eastAsia="ru-RU"/>
        </w:rPr>
        <w:t>____________________________________________________________</w:t>
      </w:r>
    </w:p>
    <w:p w14:paraId="48DF159D" w14:textId="3902BEBA" w:rsidR="001760E7" w:rsidRDefault="0013459C" w:rsidP="001760E7">
      <w:pPr>
        <w:spacing w:after="0" w:line="240" w:lineRule="auto"/>
        <w:jc w:val="center"/>
        <w:rPr>
          <w:sz w:val="28"/>
          <w:szCs w:val="28"/>
          <w:lang w:val="ru-RU" w:eastAsia="ru-RU"/>
        </w:rPr>
      </w:pPr>
      <w:r w:rsidRPr="0013459C">
        <w:rPr>
          <w:sz w:val="28"/>
          <w:szCs w:val="28"/>
          <w:lang w:val="ru-RU" w:eastAsia="ru-RU"/>
        </w:rPr>
        <w:t>наименование,</w:t>
      </w:r>
      <w:r w:rsidR="001760E7">
        <w:rPr>
          <w:sz w:val="28"/>
          <w:szCs w:val="28"/>
          <w:lang w:val="ru-RU" w:eastAsia="ru-RU"/>
        </w:rPr>
        <w:t xml:space="preserve"> </w:t>
      </w:r>
      <w:r w:rsidR="001760E7" w:rsidRPr="0013459C">
        <w:rPr>
          <w:sz w:val="28"/>
          <w:szCs w:val="28"/>
          <w:lang w:val="ru-RU" w:eastAsia="ru-RU"/>
        </w:rPr>
        <w:t>индивиду</w:t>
      </w:r>
      <w:r w:rsidR="001760E7">
        <w:rPr>
          <w:sz w:val="28"/>
          <w:szCs w:val="28"/>
          <w:lang w:val="ru-RU" w:eastAsia="ru-RU"/>
        </w:rPr>
        <w:t>альный идентификационный номер или</w:t>
      </w:r>
    </w:p>
    <w:p w14:paraId="616AE5F0" w14:textId="3A84E7C1" w:rsidR="001760E7" w:rsidRDefault="0013459C" w:rsidP="001760E7">
      <w:pPr>
        <w:spacing w:after="0" w:line="240" w:lineRule="auto"/>
        <w:jc w:val="both"/>
        <w:rPr>
          <w:sz w:val="28"/>
          <w:szCs w:val="28"/>
          <w:lang w:val="ru-RU" w:eastAsia="ru-RU"/>
        </w:rPr>
      </w:pPr>
      <w:r w:rsidRPr="0013459C">
        <w:rPr>
          <w:sz w:val="28"/>
          <w:szCs w:val="28"/>
          <w:lang w:val="ru-RU" w:eastAsia="ru-RU"/>
        </w:rPr>
        <w:t>____________________________________________________________________</w:t>
      </w:r>
      <w:r w:rsidR="001760E7">
        <w:rPr>
          <w:sz w:val="28"/>
          <w:szCs w:val="28"/>
          <w:lang w:val="ru-RU" w:eastAsia="ru-RU"/>
        </w:rPr>
        <w:t xml:space="preserve"> </w:t>
      </w:r>
    </w:p>
    <w:p w14:paraId="43C84E28" w14:textId="1789B800" w:rsidR="001760E7" w:rsidRDefault="001760E7" w:rsidP="001760E7">
      <w:pPr>
        <w:spacing w:after="0" w:line="240" w:lineRule="auto"/>
        <w:jc w:val="center"/>
        <w:rPr>
          <w:sz w:val="28"/>
          <w:szCs w:val="28"/>
          <w:lang w:val="ru-RU" w:eastAsia="ru-RU"/>
        </w:rPr>
      </w:pPr>
      <w:r w:rsidRPr="0013459C">
        <w:rPr>
          <w:sz w:val="28"/>
          <w:szCs w:val="28"/>
          <w:lang w:val="ru-RU" w:eastAsia="ru-RU"/>
        </w:rPr>
        <w:t>бизнес идентификационный номер, адрес</w:t>
      </w:r>
      <w:r w:rsidRPr="001760E7">
        <w:rPr>
          <w:sz w:val="28"/>
          <w:szCs w:val="28"/>
          <w:lang w:val="ru-RU" w:eastAsia="ru-RU"/>
        </w:rPr>
        <w:t xml:space="preserve"> </w:t>
      </w:r>
      <w:r w:rsidRPr="0013459C">
        <w:rPr>
          <w:sz w:val="28"/>
          <w:szCs w:val="28"/>
          <w:lang w:val="ru-RU" w:eastAsia="ru-RU"/>
        </w:rPr>
        <w:t xml:space="preserve">налогоплательщика (налогового </w:t>
      </w:r>
    </w:p>
    <w:p w14:paraId="6AFA634F" w14:textId="15E2396E" w:rsidR="001760E7" w:rsidRDefault="001760E7" w:rsidP="001760E7">
      <w:pPr>
        <w:spacing w:after="0" w:line="240" w:lineRule="auto"/>
        <w:jc w:val="both"/>
        <w:rPr>
          <w:sz w:val="28"/>
          <w:szCs w:val="28"/>
          <w:lang w:val="ru-RU" w:eastAsia="ru-RU"/>
        </w:rPr>
      </w:pPr>
      <w:r>
        <w:rPr>
          <w:sz w:val="28"/>
          <w:szCs w:val="28"/>
          <w:lang w:val="ru-RU" w:eastAsia="ru-RU"/>
        </w:rPr>
        <w:t>____________</w:t>
      </w:r>
      <w:r w:rsidR="003B5C9A">
        <w:rPr>
          <w:sz w:val="28"/>
          <w:szCs w:val="28"/>
          <w:lang w:val="ru-RU" w:eastAsia="ru-RU"/>
        </w:rPr>
        <w:t>_____</w:t>
      </w:r>
      <w:r w:rsidR="0013459C" w:rsidRPr="0013459C">
        <w:rPr>
          <w:sz w:val="28"/>
          <w:szCs w:val="28"/>
          <w:lang w:val="ru-RU" w:eastAsia="ru-RU"/>
        </w:rPr>
        <w:t>___________________________________________________</w:t>
      </w:r>
    </w:p>
    <w:p w14:paraId="4A0AE0C6" w14:textId="257F0697" w:rsidR="001760E7" w:rsidRDefault="001760E7" w:rsidP="001760E7">
      <w:pPr>
        <w:spacing w:after="0" w:line="240" w:lineRule="auto"/>
        <w:jc w:val="center"/>
        <w:rPr>
          <w:sz w:val="28"/>
          <w:szCs w:val="28"/>
          <w:lang w:val="ru-RU" w:eastAsia="ru-RU"/>
        </w:rPr>
      </w:pPr>
      <w:r w:rsidRPr="0013459C">
        <w:rPr>
          <w:sz w:val="28"/>
          <w:szCs w:val="28"/>
          <w:lang w:val="ru-RU" w:eastAsia="ru-RU"/>
        </w:rPr>
        <w:t>агента)</w:t>
      </w:r>
      <w:r>
        <w:rPr>
          <w:sz w:val="28"/>
          <w:szCs w:val="28"/>
          <w:lang w:val="ru-RU" w:eastAsia="ru-RU"/>
        </w:rPr>
        <w:t>)</w:t>
      </w:r>
    </w:p>
    <w:p w14:paraId="7BE3B3EB" w14:textId="02CD1538" w:rsidR="0013459C" w:rsidRPr="0013459C" w:rsidRDefault="003B5C9A" w:rsidP="001760E7">
      <w:pPr>
        <w:spacing w:after="0" w:line="240" w:lineRule="auto"/>
        <w:jc w:val="both"/>
        <w:rPr>
          <w:sz w:val="28"/>
          <w:szCs w:val="28"/>
          <w:lang w:val="ru-RU" w:eastAsia="ru-RU"/>
        </w:rPr>
      </w:pPr>
      <w:r>
        <w:rPr>
          <w:sz w:val="28"/>
          <w:szCs w:val="28"/>
          <w:lang w:val="ru-RU" w:eastAsia="ru-RU"/>
        </w:rPr>
        <w:t xml:space="preserve"> </w:t>
      </w:r>
      <w:r w:rsidR="0013459C" w:rsidRPr="0013459C">
        <w:rPr>
          <w:sz w:val="28"/>
          <w:szCs w:val="28"/>
          <w:lang w:val="ru-RU" w:eastAsia="ru-RU"/>
        </w:rPr>
        <w:t>_____________________</w:t>
      </w:r>
      <w:r w:rsidR="008651D6">
        <w:rPr>
          <w:sz w:val="28"/>
          <w:szCs w:val="28"/>
          <w:lang w:val="ru-RU" w:eastAsia="ru-RU"/>
        </w:rPr>
        <w:t>_______________________________________________</w:t>
      </w:r>
      <w:r w:rsidR="0013459C" w:rsidRPr="0013459C">
        <w:rPr>
          <w:sz w:val="28"/>
          <w:szCs w:val="28"/>
          <w:lang w:val="ru-RU" w:eastAsia="ru-RU"/>
        </w:rPr>
        <w:br/>
      </w:r>
      <w:r w:rsidR="0013459C" w:rsidRPr="0013459C">
        <w:rPr>
          <w:sz w:val="28"/>
          <w:szCs w:val="28"/>
          <w:lang w:val="ru-RU" w:eastAsia="ru-RU"/>
        </w:rPr>
        <w:br/>
      </w:r>
      <w:r w:rsidR="0013459C" w:rsidRPr="0013459C">
        <w:rPr>
          <w:sz w:val="28"/>
          <w:szCs w:val="28"/>
          <w:lang w:val="ru-RU" w:eastAsia="ru-RU"/>
        </w:rPr>
        <w:tab/>
        <w:t>О наличии суммы налоговой задолженнос</w:t>
      </w:r>
      <w:r w:rsidR="00EF6533">
        <w:rPr>
          <w:sz w:val="28"/>
          <w:szCs w:val="28"/>
          <w:lang w:val="ru-RU" w:eastAsia="ru-RU"/>
        </w:rPr>
        <w:t xml:space="preserve">ти по следующим видам налогов и </w:t>
      </w:r>
      <w:r w:rsidR="0013459C" w:rsidRPr="0013459C">
        <w:rPr>
          <w:sz w:val="28"/>
          <w:szCs w:val="28"/>
          <w:lang w:val="ru-RU" w:eastAsia="ru-RU"/>
        </w:rPr>
        <w:t>других обязательных платеж</w:t>
      </w:r>
      <w:r w:rsidR="003A67E9">
        <w:rPr>
          <w:sz w:val="28"/>
          <w:szCs w:val="28"/>
          <w:lang w:val="ru-RU" w:eastAsia="ru-RU"/>
        </w:rPr>
        <w:t>ах</w:t>
      </w:r>
      <w:r w:rsidR="0013459C" w:rsidRPr="0013459C">
        <w:rPr>
          <w:sz w:val="28"/>
          <w:szCs w:val="28"/>
          <w:lang w:val="ru-RU" w:eastAsia="ru-RU"/>
        </w:rPr>
        <w:t xml:space="preserve"> в бюджет:</w:t>
      </w:r>
    </w:p>
    <w:tbl>
      <w:tblPr>
        <w:tblStyle w:val="ac"/>
        <w:tblW w:w="0" w:type="auto"/>
        <w:tblInd w:w="17" w:type="dxa"/>
        <w:tblLook w:val="04A0" w:firstRow="1" w:lastRow="0" w:firstColumn="1" w:lastColumn="0" w:noHBand="0" w:noVBand="1"/>
      </w:tblPr>
      <w:tblGrid>
        <w:gridCol w:w="1229"/>
        <w:gridCol w:w="953"/>
        <w:gridCol w:w="2662"/>
        <w:gridCol w:w="1663"/>
        <w:gridCol w:w="1422"/>
        <w:gridCol w:w="1563"/>
      </w:tblGrid>
      <w:tr w:rsidR="00BE7356" w:rsidRPr="00437963" w14:paraId="100F5F1E" w14:textId="77777777" w:rsidTr="00BB499C">
        <w:trPr>
          <w:trHeight w:val="307"/>
        </w:trPr>
        <w:tc>
          <w:tcPr>
            <w:tcW w:w="1229" w:type="dxa"/>
          </w:tcPr>
          <w:p w14:paraId="55CB9BA3" w14:textId="5BB3612D" w:rsidR="00BE7356" w:rsidRDefault="00196F24" w:rsidP="001760E7">
            <w:pPr>
              <w:jc w:val="center"/>
              <w:rPr>
                <w:sz w:val="28"/>
                <w:szCs w:val="28"/>
                <w:lang w:val="ru-RU" w:eastAsia="ru-RU"/>
              </w:rPr>
            </w:pPr>
            <w:r>
              <w:rPr>
                <w:sz w:val="28"/>
                <w:szCs w:val="28"/>
                <w:lang w:val="kk-KZ" w:eastAsia="ru-RU"/>
              </w:rPr>
              <w:t>№</w:t>
            </w:r>
          </w:p>
        </w:tc>
        <w:tc>
          <w:tcPr>
            <w:tcW w:w="953" w:type="dxa"/>
          </w:tcPr>
          <w:p w14:paraId="7F1EA722" w14:textId="77777777" w:rsidR="00BE7356" w:rsidRPr="00437963" w:rsidRDefault="00BE7356" w:rsidP="001760E7">
            <w:pPr>
              <w:jc w:val="center"/>
              <w:rPr>
                <w:sz w:val="28"/>
                <w:szCs w:val="28"/>
                <w:lang w:val="ru-RU" w:eastAsia="ru-RU"/>
              </w:rPr>
            </w:pPr>
            <w:r w:rsidRPr="00437963">
              <w:rPr>
                <w:sz w:val="28"/>
                <w:szCs w:val="28"/>
                <w:lang w:val="ru-RU" w:eastAsia="ru-RU"/>
              </w:rPr>
              <w:t>Код</w:t>
            </w:r>
          </w:p>
        </w:tc>
        <w:tc>
          <w:tcPr>
            <w:tcW w:w="2662" w:type="dxa"/>
          </w:tcPr>
          <w:p w14:paraId="55FECB45" w14:textId="331CEBC4" w:rsidR="00BE7356" w:rsidRPr="00437963" w:rsidRDefault="003B5C9A" w:rsidP="001760E7">
            <w:pPr>
              <w:jc w:val="center"/>
              <w:rPr>
                <w:sz w:val="28"/>
                <w:szCs w:val="28"/>
                <w:lang w:val="ru-RU" w:eastAsia="ru-RU"/>
              </w:rPr>
            </w:pPr>
            <w:r w:rsidRPr="00437963">
              <w:rPr>
                <w:sz w:val="28"/>
                <w:szCs w:val="28"/>
                <w:lang w:val="ru-RU" w:eastAsia="ru-RU"/>
              </w:rPr>
              <w:t>Н</w:t>
            </w:r>
            <w:r w:rsidR="00BE7356" w:rsidRPr="00437963">
              <w:rPr>
                <w:sz w:val="28"/>
                <w:szCs w:val="28"/>
                <w:lang w:val="ru-RU" w:eastAsia="ru-RU"/>
              </w:rPr>
              <w:t>аименование платежа</w:t>
            </w:r>
          </w:p>
        </w:tc>
        <w:tc>
          <w:tcPr>
            <w:tcW w:w="1663" w:type="dxa"/>
          </w:tcPr>
          <w:p w14:paraId="2AC90317" w14:textId="77777777" w:rsidR="00BE7356" w:rsidRPr="00437963" w:rsidRDefault="00BE7356" w:rsidP="001760E7">
            <w:pPr>
              <w:jc w:val="center"/>
              <w:rPr>
                <w:sz w:val="28"/>
                <w:szCs w:val="28"/>
                <w:lang w:val="ru-RU" w:eastAsia="ru-RU"/>
              </w:rPr>
            </w:pPr>
            <w:r w:rsidRPr="00437963">
              <w:rPr>
                <w:sz w:val="28"/>
                <w:szCs w:val="28"/>
                <w:lang w:val="ru-RU" w:eastAsia="ru-RU"/>
              </w:rPr>
              <w:t>Сумма платежа</w:t>
            </w:r>
          </w:p>
        </w:tc>
        <w:tc>
          <w:tcPr>
            <w:tcW w:w="1422" w:type="dxa"/>
          </w:tcPr>
          <w:p w14:paraId="7C8847D8" w14:textId="77777777" w:rsidR="00BE7356" w:rsidRPr="00437963" w:rsidRDefault="00BE7356" w:rsidP="001760E7">
            <w:pPr>
              <w:jc w:val="center"/>
              <w:rPr>
                <w:sz w:val="28"/>
                <w:szCs w:val="28"/>
                <w:lang w:val="ru-RU" w:eastAsia="ru-RU"/>
              </w:rPr>
            </w:pPr>
            <w:r w:rsidRPr="00437963">
              <w:rPr>
                <w:sz w:val="28"/>
                <w:szCs w:val="28"/>
                <w:lang w:val="ru-RU" w:eastAsia="ru-RU"/>
              </w:rPr>
              <w:t>Сумма пени</w:t>
            </w:r>
          </w:p>
        </w:tc>
        <w:tc>
          <w:tcPr>
            <w:tcW w:w="1563" w:type="dxa"/>
          </w:tcPr>
          <w:p w14:paraId="1339160B" w14:textId="77777777" w:rsidR="00BE7356" w:rsidRPr="00437963" w:rsidRDefault="00BE7356" w:rsidP="001760E7">
            <w:pPr>
              <w:jc w:val="center"/>
              <w:rPr>
                <w:sz w:val="28"/>
                <w:szCs w:val="28"/>
                <w:lang w:val="ru-RU" w:eastAsia="ru-RU"/>
              </w:rPr>
            </w:pPr>
            <w:r w:rsidRPr="00437963">
              <w:rPr>
                <w:sz w:val="28"/>
                <w:szCs w:val="28"/>
                <w:lang w:val="ru-RU" w:eastAsia="ru-RU"/>
              </w:rPr>
              <w:t>Сумма штрафа</w:t>
            </w:r>
          </w:p>
        </w:tc>
      </w:tr>
      <w:tr w:rsidR="00BE7356" w14:paraId="6CEF977C" w14:textId="77777777" w:rsidTr="00BB499C">
        <w:trPr>
          <w:trHeight w:val="150"/>
        </w:trPr>
        <w:tc>
          <w:tcPr>
            <w:tcW w:w="1229" w:type="dxa"/>
          </w:tcPr>
          <w:p w14:paraId="38C0C170" w14:textId="77777777" w:rsidR="00BE7356" w:rsidRDefault="00BE7356" w:rsidP="001760E7">
            <w:pPr>
              <w:jc w:val="center"/>
              <w:rPr>
                <w:sz w:val="28"/>
                <w:szCs w:val="28"/>
                <w:lang w:val="ru-RU" w:eastAsia="ru-RU"/>
              </w:rPr>
            </w:pPr>
            <w:r>
              <w:rPr>
                <w:sz w:val="28"/>
                <w:szCs w:val="28"/>
                <w:lang w:val="ru-RU" w:eastAsia="ru-RU"/>
              </w:rPr>
              <w:t>1</w:t>
            </w:r>
          </w:p>
        </w:tc>
        <w:tc>
          <w:tcPr>
            <w:tcW w:w="953" w:type="dxa"/>
          </w:tcPr>
          <w:p w14:paraId="55C9C0B9" w14:textId="77777777" w:rsidR="00BE7356" w:rsidRDefault="00BE7356" w:rsidP="001760E7">
            <w:pPr>
              <w:jc w:val="center"/>
              <w:rPr>
                <w:sz w:val="28"/>
                <w:szCs w:val="28"/>
                <w:lang w:val="ru-RU" w:eastAsia="ru-RU"/>
              </w:rPr>
            </w:pPr>
            <w:r>
              <w:rPr>
                <w:sz w:val="28"/>
                <w:szCs w:val="28"/>
                <w:lang w:val="ru-RU" w:eastAsia="ru-RU"/>
              </w:rPr>
              <w:t>2</w:t>
            </w:r>
          </w:p>
        </w:tc>
        <w:tc>
          <w:tcPr>
            <w:tcW w:w="2662" w:type="dxa"/>
          </w:tcPr>
          <w:p w14:paraId="37F36DA5" w14:textId="77777777" w:rsidR="00BE7356" w:rsidRDefault="00BE7356" w:rsidP="001760E7">
            <w:pPr>
              <w:jc w:val="center"/>
              <w:rPr>
                <w:sz w:val="28"/>
                <w:szCs w:val="28"/>
                <w:lang w:val="ru-RU" w:eastAsia="ru-RU"/>
              </w:rPr>
            </w:pPr>
            <w:r>
              <w:rPr>
                <w:sz w:val="28"/>
                <w:szCs w:val="28"/>
                <w:lang w:val="ru-RU" w:eastAsia="ru-RU"/>
              </w:rPr>
              <w:t>3</w:t>
            </w:r>
          </w:p>
        </w:tc>
        <w:tc>
          <w:tcPr>
            <w:tcW w:w="1663" w:type="dxa"/>
          </w:tcPr>
          <w:p w14:paraId="10C23720" w14:textId="77777777" w:rsidR="00BE7356" w:rsidRDefault="00BE7356" w:rsidP="001760E7">
            <w:pPr>
              <w:jc w:val="center"/>
              <w:rPr>
                <w:sz w:val="28"/>
                <w:szCs w:val="28"/>
                <w:lang w:val="ru-RU" w:eastAsia="ru-RU"/>
              </w:rPr>
            </w:pPr>
            <w:r>
              <w:rPr>
                <w:sz w:val="28"/>
                <w:szCs w:val="28"/>
                <w:lang w:val="ru-RU" w:eastAsia="ru-RU"/>
              </w:rPr>
              <w:t>4</w:t>
            </w:r>
          </w:p>
        </w:tc>
        <w:tc>
          <w:tcPr>
            <w:tcW w:w="1422" w:type="dxa"/>
          </w:tcPr>
          <w:p w14:paraId="05C9747C" w14:textId="77777777" w:rsidR="00BE7356" w:rsidRDefault="00BE7356" w:rsidP="001760E7">
            <w:pPr>
              <w:jc w:val="center"/>
              <w:rPr>
                <w:sz w:val="28"/>
                <w:szCs w:val="28"/>
                <w:lang w:val="ru-RU" w:eastAsia="ru-RU"/>
              </w:rPr>
            </w:pPr>
            <w:r>
              <w:rPr>
                <w:sz w:val="28"/>
                <w:szCs w:val="28"/>
                <w:lang w:val="ru-RU" w:eastAsia="ru-RU"/>
              </w:rPr>
              <w:t>5</w:t>
            </w:r>
          </w:p>
        </w:tc>
        <w:tc>
          <w:tcPr>
            <w:tcW w:w="1563" w:type="dxa"/>
          </w:tcPr>
          <w:p w14:paraId="1C8672D2" w14:textId="77777777" w:rsidR="00BE7356" w:rsidRDefault="00BE7356" w:rsidP="001760E7">
            <w:pPr>
              <w:jc w:val="center"/>
              <w:rPr>
                <w:sz w:val="28"/>
                <w:szCs w:val="28"/>
                <w:lang w:val="ru-RU" w:eastAsia="ru-RU"/>
              </w:rPr>
            </w:pPr>
            <w:r>
              <w:rPr>
                <w:sz w:val="28"/>
                <w:szCs w:val="28"/>
                <w:lang w:val="ru-RU" w:eastAsia="ru-RU"/>
              </w:rPr>
              <w:t>6</w:t>
            </w:r>
          </w:p>
        </w:tc>
      </w:tr>
      <w:tr w:rsidR="00BE7356" w14:paraId="05A37E5E" w14:textId="77777777" w:rsidTr="00BB499C">
        <w:trPr>
          <w:trHeight w:val="150"/>
        </w:trPr>
        <w:tc>
          <w:tcPr>
            <w:tcW w:w="1229" w:type="dxa"/>
          </w:tcPr>
          <w:p w14:paraId="3E936EE7" w14:textId="77777777" w:rsidR="00BE7356" w:rsidRDefault="00BE7356" w:rsidP="001760E7">
            <w:pPr>
              <w:rPr>
                <w:sz w:val="28"/>
                <w:szCs w:val="28"/>
                <w:lang w:val="ru-RU" w:eastAsia="ru-RU"/>
              </w:rPr>
            </w:pPr>
            <w:r>
              <w:rPr>
                <w:sz w:val="28"/>
                <w:szCs w:val="28"/>
                <w:lang w:val="ru-RU" w:eastAsia="ru-RU"/>
              </w:rPr>
              <w:t>Итого:</w:t>
            </w:r>
          </w:p>
        </w:tc>
        <w:tc>
          <w:tcPr>
            <w:tcW w:w="953" w:type="dxa"/>
          </w:tcPr>
          <w:p w14:paraId="39125B53" w14:textId="77777777" w:rsidR="00BE7356" w:rsidRDefault="00BE7356" w:rsidP="001760E7">
            <w:pPr>
              <w:rPr>
                <w:sz w:val="28"/>
                <w:szCs w:val="28"/>
                <w:lang w:val="ru-RU" w:eastAsia="ru-RU"/>
              </w:rPr>
            </w:pPr>
          </w:p>
        </w:tc>
        <w:tc>
          <w:tcPr>
            <w:tcW w:w="2662" w:type="dxa"/>
          </w:tcPr>
          <w:p w14:paraId="10465CF7" w14:textId="77777777" w:rsidR="00BE7356" w:rsidRDefault="00BE7356" w:rsidP="001760E7">
            <w:pPr>
              <w:rPr>
                <w:sz w:val="28"/>
                <w:szCs w:val="28"/>
                <w:lang w:val="ru-RU" w:eastAsia="ru-RU"/>
              </w:rPr>
            </w:pPr>
          </w:p>
        </w:tc>
        <w:tc>
          <w:tcPr>
            <w:tcW w:w="1663" w:type="dxa"/>
          </w:tcPr>
          <w:p w14:paraId="76693317" w14:textId="77777777" w:rsidR="00BE7356" w:rsidRDefault="00BE7356" w:rsidP="001760E7">
            <w:pPr>
              <w:rPr>
                <w:sz w:val="28"/>
                <w:szCs w:val="28"/>
                <w:lang w:val="ru-RU" w:eastAsia="ru-RU"/>
              </w:rPr>
            </w:pPr>
          </w:p>
        </w:tc>
        <w:tc>
          <w:tcPr>
            <w:tcW w:w="1422" w:type="dxa"/>
          </w:tcPr>
          <w:p w14:paraId="3CD9DE82" w14:textId="77777777" w:rsidR="00BE7356" w:rsidRDefault="00BE7356" w:rsidP="001760E7">
            <w:pPr>
              <w:rPr>
                <w:sz w:val="28"/>
                <w:szCs w:val="28"/>
                <w:lang w:val="ru-RU" w:eastAsia="ru-RU"/>
              </w:rPr>
            </w:pPr>
          </w:p>
        </w:tc>
        <w:tc>
          <w:tcPr>
            <w:tcW w:w="1563" w:type="dxa"/>
          </w:tcPr>
          <w:p w14:paraId="0D3A0376" w14:textId="77777777" w:rsidR="00BE7356" w:rsidRDefault="00BE7356" w:rsidP="001760E7">
            <w:pPr>
              <w:rPr>
                <w:sz w:val="28"/>
                <w:szCs w:val="28"/>
                <w:lang w:val="ru-RU" w:eastAsia="ru-RU"/>
              </w:rPr>
            </w:pPr>
          </w:p>
        </w:tc>
      </w:tr>
    </w:tbl>
    <w:p w14:paraId="37C31BC7" w14:textId="044CB033" w:rsidR="000141F9" w:rsidRPr="00B45EC1" w:rsidRDefault="000141F9" w:rsidP="000141F9">
      <w:pPr>
        <w:spacing w:after="0" w:line="240" w:lineRule="auto"/>
        <w:ind w:firstLine="709"/>
        <w:jc w:val="both"/>
        <w:rPr>
          <w:sz w:val="28"/>
          <w:szCs w:val="28"/>
          <w:lang w:val="ru-RU" w:eastAsia="ru-RU"/>
        </w:rPr>
      </w:pPr>
      <w:r>
        <w:rPr>
          <w:sz w:val="28"/>
          <w:szCs w:val="28"/>
          <w:lang w:val="ru-RU" w:eastAsia="ru-RU"/>
        </w:rPr>
        <w:t>З</w:t>
      </w:r>
      <w:r w:rsidRPr="00437963">
        <w:rPr>
          <w:sz w:val="28"/>
          <w:szCs w:val="28"/>
          <w:lang w:val="ru-RU" w:eastAsia="ru-RU"/>
        </w:rPr>
        <w:t>а каждый день просрочки исполнения налогового обязательства начисляется</w:t>
      </w:r>
      <w:r w:rsidRPr="003C1EF2">
        <w:rPr>
          <w:sz w:val="28"/>
          <w:szCs w:val="28"/>
          <w:lang w:val="ru-RU" w:eastAsia="ru-RU"/>
        </w:rPr>
        <w:t xml:space="preserve"> пеня, начиная со дня, следующего за днем срока уплаты налога и другого обязательного платежа в бюджет, в том числе авансового и (или) текущего платежа по ним, включая день уплаты в бюджет, в размере </w:t>
      </w:r>
      <w:r w:rsidR="00A3080C">
        <w:rPr>
          <w:sz w:val="28"/>
          <w:szCs w:val="28"/>
          <w:lang w:val="ru-RU" w:eastAsia="ru-RU"/>
        </w:rPr>
        <w:br/>
      </w:r>
      <w:r w:rsidRPr="003C1EF2">
        <w:rPr>
          <w:sz w:val="28"/>
          <w:szCs w:val="28"/>
          <w:lang w:val="ru-RU" w:eastAsia="ru-RU"/>
        </w:rPr>
        <w:t xml:space="preserve">1,25-кратной базовой ставки Национального Банка Республики </w:t>
      </w:r>
      <w:r w:rsidRPr="00B45EC1">
        <w:rPr>
          <w:sz w:val="28"/>
          <w:szCs w:val="28"/>
          <w:lang w:val="ru-RU" w:eastAsia="ru-RU"/>
        </w:rPr>
        <w:t>Казахстан на каждый день просрочки.</w:t>
      </w:r>
    </w:p>
    <w:p w14:paraId="1E6E2451" w14:textId="48966090" w:rsidR="000141F9" w:rsidRPr="00975339" w:rsidRDefault="000141F9" w:rsidP="000141F9">
      <w:pPr>
        <w:spacing w:after="0" w:line="240" w:lineRule="auto"/>
        <w:ind w:firstLine="708"/>
        <w:jc w:val="both"/>
        <w:rPr>
          <w:sz w:val="28"/>
          <w:szCs w:val="28"/>
          <w:lang w:val="ru-RU" w:eastAsia="ru-RU"/>
        </w:rPr>
      </w:pPr>
      <w:r>
        <w:rPr>
          <w:sz w:val="28"/>
          <w:szCs w:val="28"/>
          <w:lang w:val="ru-RU" w:eastAsia="ru-RU"/>
        </w:rPr>
        <w:t>При</w:t>
      </w:r>
      <w:r w:rsidRPr="00B45EC1">
        <w:rPr>
          <w:sz w:val="28"/>
          <w:szCs w:val="28"/>
          <w:lang w:val="ru-RU" w:eastAsia="ru-RU"/>
        </w:rPr>
        <w:t xml:space="preserve"> непогашени</w:t>
      </w:r>
      <w:r>
        <w:rPr>
          <w:sz w:val="28"/>
          <w:szCs w:val="28"/>
          <w:lang w:val="ru-RU" w:eastAsia="ru-RU"/>
        </w:rPr>
        <w:t>и</w:t>
      </w:r>
      <w:r w:rsidRPr="00B45EC1">
        <w:rPr>
          <w:sz w:val="28"/>
          <w:szCs w:val="28"/>
          <w:lang w:val="ru-RU" w:eastAsia="ru-RU"/>
        </w:rPr>
        <w:t xml:space="preserve"> налоговой задолженности</w:t>
      </w:r>
      <w:r w:rsidRPr="00437963">
        <w:rPr>
          <w:rFonts w:eastAsia="Calibri"/>
          <w:sz w:val="28"/>
          <w:szCs w:val="28"/>
          <w:lang w:val="ru-RU"/>
        </w:rPr>
        <w:t xml:space="preserve"> </w:t>
      </w:r>
      <w:r w:rsidRPr="00B45EC1">
        <w:rPr>
          <w:rFonts w:eastAsia="Calibri"/>
          <w:sz w:val="28"/>
          <w:szCs w:val="28"/>
          <w:lang w:val="ru-RU"/>
        </w:rPr>
        <w:t xml:space="preserve">и достижении </w:t>
      </w:r>
      <w:r w:rsidRPr="00437963">
        <w:rPr>
          <w:rFonts w:eastAsia="Calibri"/>
          <w:sz w:val="28"/>
          <w:szCs w:val="28"/>
          <w:lang w:val="ru-RU"/>
        </w:rPr>
        <w:t>предельн</w:t>
      </w:r>
      <w:r w:rsidRPr="00B45EC1">
        <w:rPr>
          <w:rFonts w:eastAsia="Calibri"/>
          <w:sz w:val="28"/>
          <w:szCs w:val="28"/>
          <w:lang w:val="ru-RU"/>
        </w:rPr>
        <w:t>ого</w:t>
      </w:r>
      <w:r w:rsidRPr="00437963">
        <w:rPr>
          <w:rFonts w:eastAsia="Calibri"/>
          <w:sz w:val="28"/>
          <w:szCs w:val="28"/>
          <w:lang w:val="ru-RU"/>
        </w:rPr>
        <w:t xml:space="preserve"> размер</w:t>
      </w:r>
      <w:r w:rsidRPr="00B45EC1">
        <w:rPr>
          <w:rFonts w:eastAsia="Calibri"/>
          <w:sz w:val="28"/>
          <w:szCs w:val="28"/>
          <w:lang w:val="ru-RU"/>
        </w:rPr>
        <w:t>а</w:t>
      </w:r>
      <w:r w:rsidRPr="00437963">
        <w:rPr>
          <w:sz w:val="28"/>
          <w:szCs w:val="28"/>
          <w:lang w:val="ru-RU" w:eastAsia="ru-RU"/>
        </w:rPr>
        <w:t xml:space="preserve"> налоговой задолженности</w:t>
      </w:r>
      <w:r w:rsidRPr="00B45EC1">
        <w:rPr>
          <w:sz w:val="28"/>
          <w:szCs w:val="28"/>
          <w:lang w:val="ru-RU" w:eastAsia="ru-RU"/>
        </w:rPr>
        <w:t xml:space="preserve"> к Вам будут применены </w:t>
      </w:r>
      <w:r w:rsidRPr="00437963">
        <w:rPr>
          <w:sz w:val="28"/>
          <w:szCs w:val="28"/>
          <w:lang w:val="ru-RU" w:eastAsia="ru-RU"/>
        </w:rPr>
        <w:t xml:space="preserve">способы обеспечения </w:t>
      </w:r>
      <w:r w:rsidRPr="00437963">
        <w:rPr>
          <w:sz w:val="28"/>
          <w:szCs w:val="28"/>
          <w:lang w:val="ru-RU" w:eastAsia="ru-RU"/>
        </w:rPr>
        <w:lastRenderedPageBreak/>
        <w:t>исполнения, не выполненного в срок налогового обязательства и меры принудительного взыскания налоговой задолженности</w:t>
      </w:r>
      <w:r>
        <w:rPr>
          <w:sz w:val="28"/>
          <w:szCs w:val="28"/>
          <w:lang w:val="ru-RU" w:eastAsia="ru-RU"/>
        </w:rPr>
        <w:t>.</w:t>
      </w:r>
    </w:p>
    <w:p w14:paraId="704DBC45" w14:textId="7A9127B9" w:rsidR="00392DB8" w:rsidRPr="00B45EC1" w:rsidRDefault="000141F9" w:rsidP="00B45EC1">
      <w:pPr>
        <w:tabs>
          <w:tab w:val="left" w:pos="142"/>
        </w:tabs>
        <w:spacing w:after="0" w:line="240" w:lineRule="auto"/>
        <w:ind w:firstLine="709"/>
        <w:contextualSpacing/>
        <w:jc w:val="both"/>
        <w:rPr>
          <w:sz w:val="28"/>
          <w:szCs w:val="28"/>
          <w:lang w:val="ru-RU"/>
        </w:rPr>
      </w:pPr>
      <w:r w:rsidRPr="00437963">
        <w:rPr>
          <w:sz w:val="28"/>
          <w:szCs w:val="28"/>
          <w:lang w:val="ru-RU" w:eastAsia="ru-RU"/>
        </w:rPr>
        <w:t>Наряду с этим отмечаем</w:t>
      </w:r>
      <w:r>
        <w:rPr>
          <w:sz w:val="28"/>
          <w:szCs w:val="28"/>
          <w:lang w:val="ru-RU" w:eastAsia="ru-RU"/>
        </w:rPr>
        <w:t xml:space="preserve">, </w:t>
      </w:r>
      <w:r w:rsidR="00E35523">
        <w:rPr>
          <w:sz w:val="28"/>
          <w:szCs w:val="28"/>
          <w:lang w:val="ru-RU"/>
        </w:rPr>
        <w:t>что</w:t>
      </w:r>
      <w:r w:rsidR="00197C46">
        <w:rPr>
          <w:sz w:val="28"/>
          <w:szCs w:val="28"/>
          <w:lang w:val="ru-RU"/>
        </w:rPr>
        <w:t xml:space="preserve"> н</w:t>
      </w:r>
      <w:r w:rsidR="005B6130" w:rsidRPr="00B45EC1">
        <w:rPr>
          <w:sz w:val="28"/>
          <w:szCs w:val="28"/>
          <w:lang w:val="ru-RU" w:eastAsia="ru-RU"/>
        </w:rPr>
        <w:t>алогоплательщик (налоговый агент)</w:t>
      </w:r>
      <w:r w:rsidR="005B6130" w:rsidRPr="00197C46">
        <w:rPr>
          <w:sz w:val="28"/>
          <w:szCs w:val="28"/>
          <w:lang w:val="ru-RU"/>
        </w:rPr>
        <w:t xml:space="preserve"> вправе </w:t>
      </w:r>
      <w:r w:rsidR="004B1AE5" w:rsidRPr="00197C46">
        <w:rPr>
          <w:sz w:val="28"/>
          <w:szCs w:val="28"/>
          <w:lang w:val="ru-RU"/>
        </w:rPr>
        <w:t xml:space="preserve">получить </w:t>
      </w:r>
      <w:r w:rsidR="00392DB8" w:rsidRPr="00B45EC1">
        <w:rPr>
          <w:sz w:val="28"/>
          <w:szCs w:val="28"/>
          <w:lang w:val="ru-RU"/>
        </w:rPr>
        <w:t>посредством веб-приложения выписк</w:t>
      </w:r>
      <w:r w:rsidR="004B1AE5" w:rsidRPr="00197C46">
        <w:rPr>
          <w:sz w:val="28"/>
          <w:szCs w:val="28"/>
          <w:lang w:val="ru-RU"/>
        </w:rPr>
        <w:t>у</w:t>
      </w:r>
      <w:r w:rsidR="00392DB8" w:rsidRPr="00B45EC1">
        <w:rPr>
          <w:sz w:val="28"/>
          <w:szCs w:val="28"/>
          <w:lang w:val="ru-RU"/>
        </w:rPr>
        <w:t xml:space="preserve"> из лицевого счета о состоянии расчетов с бюджетом по всем или отдельным видам налогов, платежей в бюджет, социальных платежей, </w:t>
      </w:r>
      <w:r w:rsidR="00392DB8" w:rsidRPr="00B45EC1">
        <w:rPr>
          <w:sz w:val="28"/>
          <w:szCs w:val="28"/>
          <w:lang w:val="ru-RU" w:eastAsia="ru-RU"/>
        </w:rPr>
        <w:t>пеней</w:t>
      </w:r>
      <w:r w:rsidR="00392DB8" w:rsidRPr="00B45EC1">
        <w:rPr>
          <w:sz w:val="28"/>
          <w:szCs w:val="28"/>
          <w:lang w:val="ru-RU"/>
        </w:rPr>
        <w:t>, штрафов и сведений об отсутствии (наличии) задолженности по ним.</w:t>
      </w:r>
    </w:p>
    <w:p w14:paraId="415CC0EA" w14:textId="6A3C5E94" w:rsidR="00150597" w:rsidRPr="00437963" w:rsidRDefault="005B6130" w:rsidP="00B45EC1">
      <w:pPr>
        <w:shd w:val="clear" w:color="auto" w:fill="FFFFFF"/>
        <w:spacing w:after="0" w:line="240" w:lineRule="auto"/>
        <w:ind w:firstLine="709"/>
        <w:contextualSpacing/>
        <w:jc w:val="both"/>
        <w:rPr>
          <w:sz w:val="28"/>
          <w:szCs w:val="28"/>
          <w:lang w:val="ru-RU" w:eastAsia="ru-RU"/>
        </w:rPr>
      </w:pPr>
      <w:r w:rsidRPr="00197C46">
        <w:rPr>
          <w:sz w:val="28"/>
          <w:szCs w:val="28"/>
          <w:lang w:val="ru-RU" w:eastAsia="ru-RU"/>
        </w:rPr>
        <w:t>П</w:t>
      </w:r>
      <w:r w:rsidR="00150597" w:rsidRPr="00B45EC1">
        <w:rPr>
          <w:sz w:val="28"/>
          <w:szCs w:val="28"/>
          <w:lang w:val="ru-RU" w:eastAsia="ru-RU"/>
        </w:rPr>
        <w:t>ри несогласии с суммой налоговой задолженности</w:t>
      </w:r>
      <w:r w:rsidR="004B1AE5" w:rsidRPr="00197C46">
        <w:rPr>
          <w:sz w:val="28"/>
          <w:szCs w:val="28"/>
          <w:lang w:val="ru-RU" w:eastAsia="ru-RU"/>
        </w:rPr>
        <w:t xml:space="preserve"> </w:t>
      </w:r>
      <w:r w:rsidR="00E35523">
        <w:rPr>
          <w:sz w:val="28"/>
          <w:szCs w:val="28"/>
          <w:lang w:val="ru-RU"/>
        </w:rPr>
        <w:t>н</w:t>
      </w:r>
      <w:r w:rsidRPr="00B45EC1">
        <w:rPr>
          <w:sz w:val="28"/>
          <w:szCs w:val="28"/>
          <w:lang w:val="ru-RU" w:eastAsia="ru-RU"/>
        </w:rPr>
        <w:t>алогоплательщик (налоговый агент</w:t>
      </w:r>
      <w:r w:rsidRPr="00437963">
        <w:rPr>
          <w:sz w:val="28"/>
          <w:szCs w:val="28"/>
          <w:lang w:val="ru-RU" w:eastAsia="ru-RU"/>
        </w:rPr>
        <w:t xml:space="preserve">) </w:t>
      </w:r>
      <w:r w:rsidR="00150597" w:rsidRPr="00437963">
        <w:rPr>
          <w:sz w:val="28"/>
          <w:szCs w:val="28"/>
          <w:lang w:val="ru-RU" w:eastAsia="ru-RU"/>
        </w:rPr>
        <w:t xml:space="preserve">совместно с органом </w:t>
      </w:r>
      <w:r w:rsidR="006C09BB">
        <w:rPr>
          <w:sz w:val="28"/>
          <w:szCs w:val="28"/>
          <w:lang w:val="ru-RU" w:eastAsia="ru-RU"/>
        </w:rPr>
        <w:t xml:space="preserve">государственных доходов </w:t>
      </w:r>
      <w:r w:rsidR="00150597" w:rsidRPr="00437963">
        <w:rPr>
          <w:sz w:val="28"/>
          <w:szCs w:val="28"/>
          <w:lang w:val="ru-RU" w:eastAsia="ru-RU"/>
        </w:rPr>
        <w:t>пров</w:t>
      </w:r>
      <w:r w:rsidRPr="00437963">
        <w:rPr>
          <w:sz w:val="28"/>
          <w:szCs w:val="28"/>
          <w:lang w:val="ru-RU" w:eastAsia="ru-RU"/>
        </w:rPr>
        <w:t>одит</w:t>
      </w:r>
      <w:r w:rsidR="00DC1881" w:rsidRPr="00437963">
        <w:rPr>
          <w:sz w:val="28"/>
          <w:szCs w:val="28"/>
          <w:lang w:val="ru-RU" w:eastAsia="ru-RU"/>
        </w:rPr>
        <w:t xml:space="preserve"> </w:t>
      </w:r>
      <w:r w:rsidR="00150597" w:rsidRPr="00437963">
        <w:rPr>
          <w:sz w:val="28"/>
          <w:szCs w:val="28"/>
          <w:lang w:val="ru-RU" w:eastAsia="ru-RU"/>
        </w:rPr>
        <w:t xml:space="preserve">сверку </w:t>
      </w:r>
      <w:r w:rsidR="00C42B3A" w:rsidRPr="00437963">
        <w:rPr>
          <w:bCs/>
          <w:sz w:val="28"/>
          <w:szCs w:val="28"/>
          <w:lang w:val="ru-RU"/>
        </w:rPr>
        <w:t>расчетов по налогам, платежам в бюджет и социальным платежам</w:t>
      </w:r>
      <w:r w:rsidR="00150597" w:rsidRPr="00437963">
        <w:rPr>
          <w:sz w:val="28"/>
          <w:szCs w:val="28"/>
          <w:lang w:val="ru-RU" w:eastAsia="ru-RU"/>
        </w:rPr>
        <w:t>.</w:t>
      </w:r>
    </w:p>
    <w:p w14:paraId="181576A7" w14:textId="77777777" w:rsidR="00E35523" w:rsidRDefault="00E35523" w:rsidP="001760E7">
      <w:pPr>
        <w:spacing w:after="0" w:line="240" w:lineRule="auto"/>
        <w:ind w:firstLine="708"/>
        <w:jc w:val="both"/>
        <w:rPr>
          <w:sz w:val="28"/>
          <w:szCs w:val="28"/>
          <w:lang w:val="ru-RU"/>
        </w:rPr>
      </w:pPr>
    </w:p>
    <w:p w14:paraId="3F460590" w14:textId="4C55F143" w:rsidR="001760E7" w:rsidRDefault="0013459C" w:rsidP="001760E7">
      <w:pPr>
        <w:spacing w:after="0" w:line="240" w:lineRule="auto"/>
        <w:ind w:firstLine="708"/>
        <w:jc w:val="both"/>
        <w:rPr>
          <w:sz w:val="28"/>
          <w:szCs w:val="28"/>
          <w:lang w:val="ru-RU"/>
        </w:rPr>
      </w:pPr>
      <w:r w:rsidRPr="0013459C">
        <w:rPr>
          <w:sz w:val="28"/>
          <w:szCs w:val="28"/>
          <w:lang w:val="ru-RU"/>
        </w:rPr>
        <w:t>Руководитель (</w:t>
      </w:r>
      <w:r w:rsidR="00007BC7">
        <w:rPr>
          <w:sz w:val="28"/>
          <w:szCs w:val="28"/>
          <w:lang w:val="ru-RU"/>
        </w:rPr>
        <w:t>з</w:t>
      </w:r>
      <w:r w:rsidRPr="0013459C">
        <w:rPr>
          <w:sz w:val="28"/>
          <w:szCs w:val="28"/>
          <w:lang w:val="ru-RU"/>
        </w:rPr>
        <w:t xml:space="preserve">аместитель руководителя) </w:t>
      </w:r>
      <w:r w:rsidRPr="0013459C">
        <w:rPr>
          <w:sz w:val="28"/>
          <w:szCs w:val="28"/>
          <w:lang w:val="ru-RU" w:eastAsia="ru-RU"/>
        </w:rPr>
        <w:t>органа государственных доходов:</w:t>
      </w:r>
      <w:r w:rsidR="003B5C9A">
        <w:rPr>
          <w:sz w:val="28"/>
          <w:szCs w:val="28"/>
          <w:lang w:val="ru-RU" w:eastAsia="ru-RU"/>
        </w:rPr>
        <w:t xml:space="preserve"> </w:t>
      </w:r>
      <w:r w:rsidRPr="0013459C">
        <w:rPr>
          <w:sz w:val="28"/>
          <w:szCs w:val="28"/>
          <w:lang w:val="ru-RU"/>
        </w:rPr>
        <w:t>_____________________________________________________________</w:t>
      </w:r>
      <w:r w:rsidR="003B5C9A">
        <w:rPr>
          <w:sz w:val="28"/>
          <w:szCs w:val="28"/>
          <w:lang w:val="ru-RU"/>
        </w:rPr>
        <w:t xml:space="preserve"> </w:t>
      </w:r>
    </w:p>
    <w:p w14:paraId="6347EC64" w14:textId="0CD538DD" w:rsidR="003B5C9A" w:rsidRDefault="00BE7356" w:rsidP="001760E7">
      <w:pPr>
        <w:spacing w:after="0" w:line="240" w:lineRule="auto"/>
        <w:jc w:val="center"/>
        <w:rPr>
          <w:sz w:val="28"/>
          <w:szCs w:val="28"/>
          <w:lang w:val="ru-RU" w:eastAsia="ru-RU"/>
        </w:rPr>
      </w:pPr>
      <w:r>
        <w:rPr>
          <w:sz w:val="28"/>
          <w:szCs w:val="28"/>
          <w:lang w:val="ru-RU"/>
        </w:rPr>
        <w:t>(</w:t>
      </w:r>
      <w:r w:rsidR="0034227D">
        <w:rPr>
          <w:sz w:val="28"/>
          <w:szCs w:val="28"/>
          <w:lang w:val="ru-RU" w:eastAsia="ru-RU"/>
        </w:rPr>
        <w:t>фамилия, имя</w:t>
      </w:r>
      <w:r w:rsidR="00FC49D1">
        <w:rPr>
          <w:sz w:val="28"/>
          <w:szCs w:val="28"/>
          <w:lang w:val="ru-RU" w:eastAsia="ru-RU"/>
        </w:rPr>
        <w:t xml:space="preserve"> и </w:t>
      </w:r>
      <w:r w:rsidR="0034227D">
        <w:rPr>
          <w:sz w:val="28"/>
          <w:szCs w:val="28"/>
          <w:lang w:val="ru-RU" w:eastAsia="ru-RU"/>
        </w:rPr>
        <w:t>отчество</w:t>
      </w:r>
      <w:r w:rsidRPr="0013459C">
        <w:rPr>
          <w:sz w:val="28"/>
          <w:szCs w:val="28"/>
          <w:lang w:val="ru-RU" w:eastAsia="ru-RU"/>
        </w:rPr>
        <w:t>,</w:t>
      </w:r>
      <w:r>
        <w:rPr>
          <w:sz w:val="28"/>
          <w:szCs w:val="28"/>
          <w:lang w:val="ru-RU" w:eastAsia="ru-RU"/>
        </w:rPr>
        <w:t xml:space="preserve"> </w:t>
      </w:r>
      <w:r w:rsidRPr="0013459C">
        <w:rPr>
          <w:sz w:val="28"/>
          <w:szCs w:val="28"/>
          <w:lang w:val="ru-RU" w:eastAsia="ru-RU"/>
        </w:rPr>
        <w:t>подпись, печать органа государственных доходов)</w:t>
      </w:r>
    </w:p>
    <w:p w14:paraId="7AE91CC8" w14:textId="4BB28B6E" w:rsidR="0013459C" w:rsidRPr="0013459C" w:rsidRDefault="0013459C" w:rsidP="001760E7">
      <w:pPr>
        <w:spacing w:after="0" w:line="240" w:lineRule="auto"/>
        <w:jc w:val="both"/>
        <w:rPr>
          <w:sz w:val="28"/>
          <w:szCs w:val="28"/>
          <w:lang w:val="ru-RU" w:eastAsia="ru-RU"/>
        </w:rPr>
      </w:pPr>
      <w:r w:rsidRPr="0013459C">
        <w:rPr>
          <w:sz w:val="28"/>
          <w:szCs w:val="28"/>
          <w:lang w:val="ru-RU"/>
        </w:rPr>
        <w:t>________</w:t>
      </w:r>
      <w:r w:rsidR="008651D6">
        <w:rPr>
          <w:sz w:val="28"/>
          <w:szCs w:val="28"/>
          <w:lang w:val="ru-RU"/>
        </w:rPr>
        <w:t>____________________________________________________________</w:t>
      </w:r>
      <w:r w:rsidRPr="0013459C">
        <w:rPr>
          <w:sz w:val="28"/>
          <w:szCs w:val="28"/>
          <w:lang w:val="ru-RU"/>
        </w:rPr>
        <w:br/>
      </w:r>
      <w:r w:rsidRPr="0013459C">
        <w:rPr>
          <w:sz w:val="28"/>
          <w:szCs w:val="28"/>
        </w:rPr>
        <w:t>     </w:t>
      </w:r>
      <w:r w:rsidRPr="0013459C">
        <w:rPr>
          <w:sz w:val="28"/>
          <w:szCs w:val="28"/>
          <w:lang w:val="ru-RU"/>
        </w:rPr>
        <w:t xml:space="preserve"> </w:t>
      </w:r>
      <w:r w:rsidRPr="0013459C">
        <w:rPr>
          <w:sz w:val="28"/>
          <w:szCs w:val="28"/>
        </w:rPr>
        <w:t>     </w:t>
      </w:r>
      <w:r w:rsidR="00EF6533">
        <w:rPr>
          <w:sz w:val="28"/>
          <w:szCs w:val="28"/>
          <w:lang w:val="ru-RU"/>
        </w:rPr>
        <w:t xml:space="preserve"> </w:t>
      </w:r>
    </w:p>
    <w:p w14:paraId="5F37BC33" w14:textId="77777777" w:rsidR="00007BC7" w:rsidRDefault="0013459C" w:rsidP="001760E7">
      <w:pPr>
        <w:spacing w:after="0" w:line="240" w:lineRule="auto"/>
        <w:ind w:firstLine="708"/>
        <w:jc w:val="both"/>
        <w:rPr>
          <w:sz w:val="28"/>
          <w:szCs w:val="28"/>
          <w:lang w:val="ru-RU"/>
        </w:rPr>
      </w:pPr>
      <w:r w:rsidRPr="0013459C">
        <w:rPr>
          <w:sz w:val="28"/>
          <w:szCs w:val="28"/>
          <w:lang w:val="ru-RU"/>
        </w:rPr>
        <w:t>Извещение получил</w:t>
      </w:r>
      <w:r w:rsidR="00BE7356">
        <w:rPr>
          <w:sz w:val="28"/>
          <w:szCs w:val="28"/>
          <w:lang w:val="ru-RU"/>
        </w:rPr>
        <w:t xml:space="preserve"> ______________________________________________ </w:t>
      </w:r>
    </w:p>
    <w:p w14:paraId="2A421924" w14:textId="6AF33419" w:rsidR="00007BC7" w:rsidRDefault="00BE7356" w:rsidP="001760E7">
      <w:pPr>
        <w:spacing w:after="0" w:line="240" w:lineRule="auto"/>
        <w:ind w:firstLine="708"/>
        <w:jc w:val="both"/>
        <w:rPr>
          <w:sz w:val="28"/>
          <w:szCs w:val="28"/>
          <w:lang w:val="ru-RU" w:eastAsia="ru-RU"/>
        </w:rPr>
      </w:pPr>
      <w:r>
        <w:rPr>
          <w:sz w:val="28"/>
          <w:szCs w:val="28"/>
          <w:lang w:val="ru-RU"/>
        </w:rPr>
        <w:t>(</w:t>
      </w:r>
      <w:r w:rsidR="0034227D">
        <w:rPr>
          <w:sz w:val="28"/>
          <w:szCs w:val="28"/>
          <w:lang w:val="ru-RU" w:eastAsia="ru-RU"/>
        </w:rPr>
        <w:t>фамилия, имя</w:t>
      </w:r>
      <w:r w:rsidR="00FC49D1">
        <w:rPr>
          <w:sz w:val="28"/>
          <w:szCs w:val="28"/>
          <w:lang w:val="ru-RU" w:eastAsia="ru-RU"/>
        </w:rPr>
        <w:t xml:space="preserve"> и</w:t>
      </w:r>
      <w:r w:rsidR="0034227D">
        <w:rPr>
          <w:sz w:val="28"/>
          <w:szCs w:val="28"/>
          <w:lang w:val="ru-RU" w:eastAsia="ru-RU"/>
        </w:rPr>
        <w:t xml:space="preserve"> отчество</w:t>
      </w:r>
      <w:r w:rsidR="00007BC7">
        <w:rPr>
          <w:sz w:val="28"/>
          <w:szCs w:val="28"/>
          <w:lang w:val="ru-RU" w:eastAsia="ru-RU"/>
        </w:rPr>
        <w:t xml:space="preserve"> </w:t>
      </w:r>
      <w:r w:rsidRPr="0013459C">
        <w:rPr>
          <w:sz w:val="28"/>
          <w:szCs w:val="28"/>
          <w:lang w:val="ru-RU" w:eastAsia="ru-RU"/>
        </w:rPr>
        <w:t>или наименование налогоплательщика (налогового</w:t>
      </w:r>
    </w:p>
    <w:p w14:paraId="78529599" w14:textId="415E4672" w:rsidR="00007BC7" w:rsidRDefault="0013459C" w:rsidP="00007BC7">
      <w:pPr>
        <w:spacing w:after="0" w:line="240" w:lineRule="auto"/>
        <w:jc w:val="both"/>
        <w:rPr>
          <w:sz w:val="28"/>
          <w:szCs w:val="28"/>
          <w:lang w:val="ru-RU" w:eastAsia="ru-RU"/>
        </w:rPr>
      </w:pPr>
      <w:r w:rsidRPr="0013459C">
        <w:rPr>
          <w:sz w:val="28"/>
          <w:szCs w:val="28"/>
          <w:lang w:val="ru-RU"/>
        </w:rPr>
        <w:t>____________________________________________________________________</w:t>
      </w:r>
    </w:p>
    <w:p w14:paraId="66835AAE" w14:textId="72A62018" w:rsidR="00007BC7" w:rsidRDefault="00BE7356" w:rsidP="00007BC7">
      <w:pPr>
        <w:spacing w:after="0" w:line="240" w:lineRule="auto"/>
        <w:jc w:val="center"/>
        <w:rPr>
          <w:sz w:val="28"/>
          <w:szCs w:val="28"/>
          <w:lang w:val="ru-RU" w:eastAsia="ru-RU"/>
        </w:rPr>
      </w:pPr>
      <w:r w:rsidRPr="0013459C">
        <w:rPr>
          <w:sz w:val="28"/>
          <w:szCs w:val="28"/>
          <w:lang w:val="ru-RU" w:eastAsia="ru-RU"/>
        </w:rPr>
        <w:t>агента) должностного лица налогоплательщика (налогового агента), подпись,</w:t>
      </w:r>
    </w:p>
    <w:p w14:paraId="651E18E4" w14:textId="58C14EDE" w:rsidR="00007BC7" w:rsidRDefault="0013459C" w:rsidP="00007BC7">
      <w:pPr>
        <w:spacing w:after="0" w:line="240" w:lineRule="auto"/>
        <w:jc w:val="both"/>
        <w:rPr>
          <w:sz w:val="28"/>
          <w:szCs w:val="28"/>
          <w:lang w:val="ru-RU"/>
        </w:rPr>
      </w:pPr>
      <w:r w:rsidRPr="0013459C">
        <w:rPr>
          <w:sz w:val="28"/>
          <w:szCs w:val="28"/>
          <w:lang w:val="ru-RU"/>
        </w:rPr>
        <w:t>________</w:t>
      </w:r>
      <w:r w:rsidR="008651D6">
        <w:rPr>
          <w:sz w:val="28"/>
          <w:szCs w:val="28"/>
          <w:lang w:val="ru-RU"/>
        </w:rPr>
        <w:t>____________________________________________________________</w:t>
      </w:r>
      <w:r w:rsidR="00007BC7">
        <w:rPr>
          <w:sz w:val="28"/>
          <w:szCs w:val="28"/>
          <w:lang w:val="ru-RU"/>
        </w:rPr>
        <w:t xml:space="preserve"> </w:t>
      </w:r>
    </w:p>
    <w:p w14:paraId="600DB830" w14:textId="5C309800" w:rsidR="00007BC7" w:rsidRDefault="0013459C" w:rsidP="00007BC7">
      <w:pPr>
        <w:spacing w:after="0" w:line="240" w:lineRule="auto"/>
        <w:jc w:val="center"/>
        <w:rPr>
          <w:sz w:val="28"/>
          <w:szCs w:val="28"/>
          <w:lang w:val="ru-RU" w:eastAsia="ru-RU"/>
        </w:rPr>
      </w:pPr>
      <w:r w:rsidRPr="0013459C">
        <w:rPr>
          <w:sz w:val="28"/>
          <w:szCs w:val="28"/>
          <w:lang w:val="ru-RU" w:eastAsia="ru-RU"/>
        </w:rPr>
        <w:t>печать (за исключением юридических лиц, относящихся к субъектам частного</w:t>
      </w:r>
    </w:p>
    <w:p w14:paraId="5C0210ED" w14:textId="3F0411EE" w:rsidR="0013459C" w:rsidRDefault="001760E7" w:rsidP="00007BC7">
      <w:pPr>
        <w:spacing w:after="0" w:line="240" w:lineRule="auto"/>
        <w:jc w:val="center"/>
        <w:rPr>
          <w:sz w:val="28"/>
          <w:szCs w:val="28"/>
          <w:lang w:val="ru-RU" w:eastAsia="ru-RU"/>
        </w:rPr>
      </w:pPr>
      <w:r w:rsidRPr="0013459C">
        <w:rPr>
          <w:sz w:val="28"/>
          <w:szCs w:val="28"/>
          <w:lang w:val="ru-RU"/>
        </w:rPr>
        <w:t>________</w:t>
      </w:r>
      <w:r>
        <w:rPr>
          <w:sz w:val="28"/>
          <w:szCs w:val="28"/>
          <w:lang w:val="ru-RU"/>
        </w:rPr>
        <w:t>____________________________________________________________</w:t>
      </w:r>
      <w:r w:rsidR="00007BC7">
        <w:rPr>
          <w:sz w:val="28"/>
          <w:szCs w:val="28"/>
          <w:lang w:val="ru-RU"/>
        </w:rPr>
        <w:t xml:space="preserve"> </w:t>
      </w:r>
      <w:r w:rsidR="0013459C" w:rsidRPr="0013459C">
        <w:rPr>
          <w:sz w:val="28"/>
          <w:szCs w:val="28"/>
          <w:lang w:val="ru-RU" w:eastAsia="ru-RU"/>
        </w:rPr>
        <w:t>предпринимательства), дата)</w:t>
      </w:r>
    </w:p>
    <w:p w14:paraId="1CC607E8" w14:textId="77777777" w:rsidR="00007BC7" w:rsidRPr="0013459C" w:rsidRDefault="00007BC7" w:rsidP="00007BC7">
      <w:pPr>
        <w:spacing w:after="0" w:line="240" w:lineRule="auto"/>
        <w:jc w:val="both"/>
        <w:rPr>
          <w:sz w:val="28"/>
          <w:szCs w:val="28"/>
          <w:lang w:val="ru-RU" w:eastAsia="ru-RU"/>
        </w:rPr>
      </w:pPr>
    </w:p>
    <w:p w14:paraId="68E85587" w14:textId="77777777" w:rsidR="00726151" w:rsidRDefault="0013459C" w:rsidP="001760E7">
      <w:pPr>
        <w:spacing w:after="0" w:line="240" w:lineRule="auto"/>
        <w:ind w:firstLine="708"/>
        <w:jc w:val="center"/>
        <w:rPr>
          <w:sz w:val="28"/>
          <w:szCs w:val="28"/>
          <w:lang w:val="ru-RU"/>
        </w:rPr>
      </w:pPr>
      <w:r w:rsidRPr="0013459C">
        <w:rPr>
          <w:sz w:val="28"/>
          <w:szCs w:val="28"/>
          <w:lang w:val="ru-RU"/>
        </w:rPr>
        <w:t>Извещение вручено налогоплательщику (налоговому агенту)</w:t>
      </w:r>
      <w:r w:rsidR="00BE7356">
        <w:rPr>
          <w:sz w:val="28"/>
          <w:szCs w:val="28"/>
          <w:lang w:val="ru-RU"/>
        </w:rPr>
        <w:t xml:space="preserve"> ___________</w:t>
      </w:r>
      <w:r w:rsidRPr="0013459C">
        <w:rPr>
          <w:sz w:val="28"/>
          <w:szCs w:val="28"/>
          <w:lang w:val="ru-RU"/>
        </w:rPr>
        <w:br/>
        <w:t>____________________________________________________________________</w:t>
      </w:r>
    </w:p>
    <w:p w14:paraId="5FB6C290" w14:textId="0F229DAB" w:rsidR="0013459C" w:rsidRPr="0013459C" w:rsidRDefault="00BE7356" w:rsidP="001760E7">
      <w:pPr>
        <w:spacing w:after="0" w:line="240" w:lineRule="auto"/>
        <w:ind w:firstLine="708"/>
        <w:jc w:val="center"/>
        <w:rPr>
          <w:sz w:val="28"/>
          <w:szCs w:val="28"/>
          <w:lang w:val="ru-RU" w:eastAsia="ru-RU"/>
        </w:rPr>
      </w:pPr>
      <w:r w:rsidRPr="0013459C">
        <w:rPr>
          <w:sz w:val="28"/>
          <w:szCs w:val="28"/>
          <w:lang w:val="ru-RU"/>
        </w:rPr>
        <w:t>(</w:t>
      </w:r>
      <w:r w:rsidR="0034227D">
        <w:rPr>
          <w:sz w:val="28"/>
          <w:szCs w:val="28"/>
          <w:lang w:val="ru-RU" w:eastAsia="ru-RU"/>
        </w:rPr>
        <w:t>фамилия, имя</w:t>
      </w:r>
      <w:r w:rsidR="00FC49D1">
        <w:rPr>
          <w:sz w:val="28"/>
          <w:szCs w:val="28"/>
          <w:lang w:val="ru-RU" w:eastAsia="ru-RU"/>
        </w:rPr>
        <w:t xml:space="preserve"> и</w:t>
      </w:r>
      <w:r w:rsidR="0034227D">
        <w:rPr>
          <w:sz w:val="28"/>
          <w:szCs w:val="28"/>
          <w:lang w:val="ru-RU" w:eastAsia="ru-RU"/>
        </w:rPr>
        <w:t xml:space="preserve"> отчество</w:t>
      </w:r>
      <w:r w:rsidRPr="0013459C">
        <w:rPr>
          <w:sz w:val="28"/>
          <w:szCs w:val="28"/>
          <w:lang w:val="ru-RU" w:eastAsia="ru-RU"/>
        </w:rPr>
        <w:t xml:space="preserve"> должностного лица органа государственных доходов, </w:t>
      </w:r>
      <w:r w:rsidR="0013459C" w:rsidRPr="0013459C">
        <w:rPr>
          <w:sz w:val="28"/>
          <w:szCs w:val="28"/>
          <w:lang w:val="ru-RU"/>
        </w:rPr>
        <w:t>________</w:t>
      </w:r>
      <w:r w:rsidR="008651D6">
        <w:rPr>
          <w:sz w:val="28"/>
          <w:szCs w:val="28"/>
          <w:lang w:val="ru-RU"/>
        </w:rPr>
        <w:t>____________________________________________________________</w:t>
      </w:r>
      <w:r w:rsidR="0013459C" w:rsidRPr="0013459C">
        <w:rPr>
          <w:sz w:val="28"/>
          <w:szCs w:val="28"/>
          <w:lang w:val="ru-RU"/>
        </w:rPr>
        <w:br/>
      </w:r>
      <w:r w:rsidR="0013459C" w:rsidRPr="0013459C">
        <w:rPr>
          <w:sz w:val="28"/>
          <w:szCs w:val="28"/>
          <w:lang w:val="ru-RU" w:eastAsia="ru-RU"/>
        </w:rPr>
        <w:t>подпись, дата)</w:t>
      </w:r>
    </w:p>
    <w:p w14:paraId="749A0E8D" w14:textId="229BF7DF" w:rsidR="00726151" w:rsidRDefault="0013459C" w:rsidP="00BE16D9">
      <w:pPr>
        <w:spacing w:after="0" w:line="240" w:lineRule="auto"/>
        <w:ind w:firstLine="708"/>
        <w:rPr>
          <w:sz w:val="28"/>
          <w:szCs w:val="28"/>
          <w:lang w:val="ru-RU"/>
        </w:rPr>
      </w:pPr>
      <w:r w:rsidRPr="0013459C">
        <w:rPr>
          <w:sz w:val="28"/>
          <w:szCs w:val="28"/>
          <w:lang w:val="ru-RU"/>
        </w:rPr>
        <w:t xml:space="preserve">Извещение отправлено налогоплательщику (налоговому </w:t>
      </w:r>
      <w:r w:rsidR="00F723DC">
        <w:rPr>
          <w:sz w:val="28"/>
          <w:szCs w:val="28"/>
          <w:lang w:val="ru-RU"/>
        </w:rPr>
        <w:t>а</w:t>
      </w:r>
      <w:r w:rsidRPr="0013459C">
        <w:rPr>
          <w:sz w:val="28"/>
          <w:szCs w:val="28"/>
          <w:lang w:val="ru-RU"/>
        </w:rPr>
        <w:t>генту)</w:t>
      </w:r>
      <w:r w:rsidR="003A6E2C">
        <w:rPr>
          <w:sz w:val="28"/>
          <w:szCs w:val="28"/>
          <w:lang w:val="ru-RU"/>
        </w:rPr>
        <w:t xml:space="preserve">________ </w:t>
      </w:r>
      <w:r w:rsidRPr="0013459C">
        <w:rPr>
          <w:sz w:val="28"/>
          <w:szCs w:val="28"/>
          <w:lang w:val="ru-RU"/>
        </w:rPr>
        <w:t>____________________________________________________________________</w:t>
      </w:r>
    </w:p>
    <w:p w14:paraId="7704EB05" w14:textId="5480DCEF" w:rsidR="00567F82" w:rsidRPr="00A77F68" w:rsidRDefault="003A6E2C" w:rsidP="00BE16D9">
      <w:pPr>
        <w:spacing w:after="0" w:line="240" w:lineRule="auto"/>
        <w:ind w:firstLine="708"/>
        <w:jc w:val="center"/>
        <w:rPr>
          <w:sz w:val="28"/>
          <w:szCs w:val="28"/>
          <w:lang w:val="ru-RU" w:eastAsia="ru-RU"/>
        </w:rPr>
      </w:pPr>
      <w:r w:rsidRPr="0013459C">
        <w:rPr>
          <w:sz w:val="28"/>
          <w:szCs w:val="28"/>
          <w:lang w:val="ru-RU"/>
        </w:rPr>
        <w:t>(документ, подтверждающий факт отправки и (или) получения)</w:t>
      </w:r>
      <w:r>
        <w:rPr>
          <w:sz w:val="28"/>
          <w:szCs w:val="28"/>
          <w:lang w:val="ru-RU"/>
        </w:rPr>
        <w:t xml:space="preserve"> </w:t>
      </w:r>
      <w:r w:rsidR="0013459C" w:rsidRPr="0013459C">
        <w:rPr>
          <w:sz w:val="28"/>
          <w:szCs w:val="28"/>
          <w:lang w:val="ru-RU"/>
        </w:rPr>
        <w:t>________</w:t>
      </w:r>
      <w:r w:rsidR="008651D6">
        <w:rPr>
          <w:sz w:val="28"/>
          <w:szCs w:val="28"/>
          <w:lang w:val="ru-RU"/>
        </w:rPr>
        <w:t>____________________________________________________________</w:t>
      </w:r>
      <w:r w:rsidR="0013459C" w:rsidRPr="0013459C">
        <w:rPr>
          <w:sz w:val="28"/>
          <w:szCs w:val="28"/>
          <w:lang w:val="ru-RU"/>
        </w:rPr>
        <w:br/>
      </w:r>
      <w:r w:rsidR="00A77F68" w:rsidRPr="008B0C1A">
        <w:rPr>
          <w:sz w:val="28"/>
          <w:szCs w:val="28"/>
          <w:lang w:val="ru-RU" w:eastAsia="ru-RU"/>
        </w:rPr>
        <w:t xml:space="preserve"> </w:t>
      </w:r>
    </w:p>
    <w:sectPr w:rsidR="00567F82" w:rsidRPr="00A77F68" w:rsidSect="00DD09DF">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53372" w14:textId="77777777" w:rsidR="00796197" w:rsidRDefault="00796197" w:rsidP="000C1F39">
      <w:pPr>
        <w:spacing w:after="0" w:line="240" w:lineRule="auto"/>
      </w:pPr>
      <w:r>
        <w:separator/>
      </w:r>
    </w:p>
  </w:endnote>
  <w:endnote w:type="continuationSeparator" w:id="0">
    <w:p w14:paraId="3FFA2914" w14:textId="77777777" w:rsidR="00796197" w:rsidRDefault="00796197"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EC8AA" w14:textId="77777777" w:rsidR="00796197" w:rsidRDefault="00796197" w:rsidP="000C1F39">
      <w:pPr>
        <w:spacing w:after="0" w:line="240" w:lineRule="auto"/>
      </w:pPr>
      <w:r>
        <w:separator/>
      </w:r>
    </w:p>
  </w:footnote>
  <w:footnote w:type="continuationSeparator" w:id="0">
    <w:p w14:paraId="4ADBBD75" w14:textId="77777777" w:rsidR="00796197" w:rsidRDefault="00796197"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857930"/>
      <w:docPartObj>
        <w:docPartGallery w:val="Page Numbers (Top of Page)"/>
        <w:docPartUnique/>
      </w:docPartObj>
    </w:sdtPr>
    <w:sdtEndPr>
      <w:rPr>
        <w:sz w:val="28"/>
        <w:szCs w:val="28"/>
      </w:rPr>
    </w:sdtEndPr>
    <w:sdtContent>
      <w:p w14:paraId="691AD3EE" w14:textId="6EBCD5B9" w:rsidR="00717397" w:rsidRPr="009B6305" w:rsidRDefault="00717397">
        <w:pPr>
          <w:pStyle w:val="a3"/>
          <w:jc w:val="center"/>
          <w:rPr>
            <w:sz w:val="28"/>
            <w:szCs w:val="28"/>
          </w:rPr>
        </w:pPr>
        <w:r w:rsidRPr="009B6305">
          <w:rPr>
            <w:sz w:val="28"/>
            <w:szCs w:val="28"/>
          </w:rPr>
          <w:fldChar w:fldCharType="begin"/>
        </w:r>
        <w:r w:rsidRPr="009B6305">
          <w:rPr>
            <w:sz w:val="28"/>
            <w:szCs w:val="28"/>
          </w:rPr>
          <w:instrText>PAGE   \* MERGEFORMAT</w:instrText>
        </w:r>
        <w:r w:rsidRPr="009B6305">
          <w:rPr>
            <w:sz w:val="28"/>
            <w:szCs w:val="28"/>
          </w:rPr>
          <w:fldChar w:fldCharType="separate"/>
        </w:r>
        <w:r w:rsidR="006D1C12" w:rsidRPr="006D1C12">
          <w:rPr>
            <w:noProof/>
            <w:sz w:val="28"/>
            <w:szCs w:val="28"/>
            <w:lang w:val="ru-RU"/>
          </w:rPr>
          <w:t>6</w:t>
        </w:r>
        <w:r w:rsidRPr="009B6305">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77389"/>
      <w:docPartObj>
        <w:docPartGallery w:val="Page Numbers (Top of Page)"/>
        <w:docPartUnique/>
      </w:docPartObj>
    </w:sdtPr>
    <w:sdtEndPr>
      <w:rPr>
        <w:sz w:val="28"/>
        <w:szCs w:val="28"/>
      </w:rPr>
    </w:sdtEndPr>
    <w:sdtContent>
      <w:p w14:paraId="22151BF2" w14:textId="3C847DAC" w:rsidR="00604DB2" w:rsidRPr="00604DB2" w:rsidRDefault="00604DB2">
        <w:pPr>
          <w:pStyle w:val="a3"/>
          <w:jc w:val="center"/>
          <w:rPr>
            <w:sz w:val="28"/>
            <w:szCs w:val="28"/>
          </w:rPr>
        </w:pPr>
        <w:r w:rsidRPr="00604DB2">
          <w:rPr>
            <w:sz w:val="28"/>
            <w:szCs w:val="28"/>
          </w:rPr>
          <w:fldChar w:fldCharType="begin"/>
        </w:r>
        <w:r w:rsidRPr="00604DB2">
          <w:rPr>
            <w:sz w:val="28"/>
            <w:szCs w:val="28"/>
          </w:rPr>
          <w:instrText>PAGE   \* MERGEFORMAT</w:instrText>
        </w:r>
        <w:r w:rsidRPr="00604DB2">
          <w:rPr>
            <w:sz w:val="28"/>
            <w:szCs w:val="28"/>
          </w:rPr>
          <w:fldChar w:fldCharType="separate"/>
        </w:r>
        <w:r w:rsidR="006D1C12" w:rsidRPr="006D1C12">
          <w:rPr>
            <w:noProof/>
            <w:sz w:val="28"/>
            <w:szCs w:val="28"/>
            <w:lang w:val="ru-RU"/>
          </w:rPr>
          <w:t>5</w:t>
        </w:r>
        <w:r w:rsidRPr="00604DB2">
          <w:rPr>
            <w:sz w:val="28"/>
            <w:szCs w:val="28"/>
          </w:rPr>
          <w:fldChar w:fldCharType="end"/>
        </w:r>
      </w:p>
    </w:sdtContent>
  </w:sdt>
  <w:p w14:paraId="21BBB418" w14:textId="77777777" w:rsidR="00717397" w:rsidRDefault="00717397">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Балмаганбетова Жанат Дастановна">
    <w15:presenceInfo w15:providerId="None" w15:userId="Балмаганбетова Жанат Дастан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07BC7"/>
    <w:rsid w:val="0001041C"/>
    <w:rsid w:val="0001058D"/>
    <w:rsid w:val="000141F9"/>
    <w:rsid w:val="00042E90"/>
    <w:rsid w:val="0004505D"/>
    <w:rsid w:val="00052DCA"/>
    <w:rsid w:val="0005767C"/>
    <w:rsid w:val="000617E3"/>
    <w:rsid w:val="0006319C"/>
    <w:rsid w:val="00065A60"/>
    <w:rsid w:val="00071469"/>
    <w:rsid w:val="00085036"/>
    <w:rsid w:val="00085051"/>
    <w:rsid w:val="000857C8"/>
    <w:rsid w:val="0009116F"/>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6AAB"/>
    <w:rsid w:val="00127763"/>
    <w:rsid w:val="00132BC1"/>
    <w:rsid w:val="00132C13"/>
    <w:rsid w:val="0013459C"/>
    <w:rsid w:val="00142CB9"/>
    <w:rsid w:val="00142DC9"/>
    <w:rsid w:val="00144BF2"/>
    <w:rsid w:val="00146B58"/>
    <w:rsid w:val="00150597"/>
    <w:rsid w:val="001514C6"/>
    <w:rsid w:val="00154DC5"/>
    <w:rsid w:val="001562B9"/>
    <w:rsid w:val="00161548"/>
    <w:rsid w:val="0016277F"/>
    <w:rsid w:val="00164ED3"/>
    <w:rsid w:val="00166F02"/>
    <w:rsid w:val="00167D6B"/>
    <w:rsid w:val="00172E78"/>
    <w:rsid w:val="001760E7"/>
    <w:rsid w:val="00176483"/>
    <w:rsid w:val="00181345"/>
    <w:rsid w:val="001832B6"/>
    <w:rsid w:val="00184742"/>
    <w:rsid w:val="0018793D"/>
    <w:rsid w:val="00187D0D"/>
    <w:rsid w:val="0019017A"/>
    <w:rsid w:val="00196F24"/>
    <w:rsid w:val="00196FFB"/>
    <w:rsid w:val="00197C46"/>
    <w:rsid w:val="001A4669"/>
    <w:rsid w:val="001A786E"/>
    <w:rsid w:val="001B1B8A"/>
    <w:rsid w:val="001B66D1"/>
    <w:rsid w:val="001C1579"/>
    <w:rsid w:val="001C24CE"/>
    <w:rsid w:val="001C7CB8"/>
    <w:rsid w:val="001D2339"/>
    <w:rsid w:val="001E0294"/>
    <w:rsid w:val="001E7335"/>
    <w:rsid w:val="001E7D11"/>
    <w:rsid w:val="002006EC"/>
    <w:rsid w:val="00206DB4"/>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6ABA"/>
    <w:rsid w:val="00280718"/>
    <w:rsid w:val="002902A5"/>
    <w:rsid w:val="00292284"/>
    <w:rsid w:val="00295123"/>
    <w:rsid w:val="002A089A"/>
    <w:rsid w:val="002A2657"/>
    <w:rsid w:val="002A4391"/>
    <w:rsid w:val="002A4C66"/>
    <w:rsid w:val="002C103A"/>
    <w:rsid w:val="002C3CEF"/>
    <w:rsid w:val="002C4339"/>
    <w:rsid w:val="002D588B"/>
    <w:rsid w:val="002D6B37"/>
    <w:rsid w:val="002D78D4"/>
    <w:rsid w:val="002E0207"/>
    <w:rsid w:val="002E376C"/>
    <w:rsid w:val="002F1072"/>
    <w:rsid w:val="00302FC9"/>
    <w:rsid w:val="003040D1"/>
    <w:rsid w:val="003051ED"/>
    <w:rsid w:val="00330FAD"/>
    <w:rsid w:val="003324B7"/>
    <w:rsid w:val="00341586"/>
    <w:rsid w:val="0034227D"/>
    <w:rsid w:val="00351CFD"/>
    <w:rsid w:val="00363216"/>
    <w:rsid w:val="00372488"/>
    <w:rsid w:val="003755FC"/>
    <w:rsid w:val="00382017"/>
    <w:rsid w:val="00383ABD"/>
    <w:rsid w:val="00385F17"/>
    <w:rsid w:val="003868C0"/>
    <w:rsid w:val="00392DB8"/>
    <w:rsid w:val="00393EEF"/>
    <w:rsid w:val="003A60FD"/>
    <w:rsid w:val="003A67E9"/>
    <w:rsid w:val="003A6E2C"/>
    <w:rsid w:val="003A7E0C"/>
    <w:rsid w:val="003B5C9A"/>
    <w:rsid w:val="003C1EF2"/>
    <w:rsid w:val="003C5E2B"/>
    <w:rsid w:val="003D01AA"/>
    <w:rsid w:val="003D3C8D"/>
    <w:rsid w:val="003D5557"/>
    <w:rsid w:val="003D5704"/>
    <w:rsid w:val="003E2C99"/>
    <w:rsid w:val="003E675F"/>
    <w:rsid w:val="003F5246"/>
    <w:rsid w:val="003F6F69"/>
    <w:rsid w:val="003F723C"/>
    <w:rsid w:val="00400FE1"/>
    <w:rsid w:val="00403024"/>
    <w:rsid w:val="00405151"/>
    <w:rsid w:val="00421262"/>
    <w:rsid w:val="0042231A"/>
    <w:rsid w:val="00427CE5"/>
    <w:rsid w:val="00436195"/>
    <w:rsid w:val="00437963"/>
    <w:rsid w:val="004379D4"/>
    <w:rsid w:val="00440D9A"/>
    <w:rsid w:val="0044196A"/>
    <w:rsid w:val="00442354"/>
    <w:rsid w:val="00442EF2"/>
    <w:rsid w:val="0044798C"/>
    <w:rsid w:val="00456924"/>
    <w:rsid w:val="0047076A"/>
    <w:rsid w:val="004755E2"/>
    <w:rsid w:val="00493F17"/>
    <w:rsid w:val="004A1022"/>
    <w:rsid w:val="004A3EA2"/>
    <w:rsid w:val="004A589B"/>
    <w:rsid w:val="004A6ACC"/>
    <w:rsid w:val="004A7340"/>
    <w:rsid w:val="004B0467"/>
    <w:rsid w:val="004B1AE5"/>
    <w:rsid w:val="004B32A3"/>
    <w:rsid w:val="004B32CE"/>
    <w:rsid w:val="004C4E55"/>
    <w:rsid w:val="004C6170"/>
    <w:rsid w:val="004D30AC"/>
    <w:rsid w:val="004E091F"/>
    <w:rsid w:val="004E766E"/>
    <w:rsid w:val="004F1619"/>
    <w:rsid w:val="004F3652"/>
    <w:rsid w:val="00501FFA"/>
    <w:rsid w:val="005040C7"/>
    <w:rsid w:val="00507CEB"/>
    <w:rsid w:val="00511058"/>
    <w:rsid w:val="00513D3B"/>
    <w:rsid w:val="00530AE9"/>
    <w:rsid w:val="00533558"/>
    <w:rsid w:val="005363EA"/>
    <w:rsid w:val="00540420"/>
    <w:rsid w:val="005404D5"/>
    <w:rsid w:val="005536A4"/>
    <w:rsid w:val="00553E02"/>
    <w:rsid w:val="00556252"/>
    <w:rsid w:val="00561EF4"/>
    <w:rsid w:val="00562DA5"/>
    <w:rsid w:val="00567F82"/>
    <w:rsid w:val="00572906"/>
    <w:rsid w:val="00581728"/>
    <w:rsid w:val="005841AE"/>
    <w:rsid w:val="005A5146"/>
    <w:rsid w:val="005B0EF3"/>
    <w:rsid w:val="005B0F49"/>
    <w:rsid w:val="005B6130"/>
    <w:rsid w:val="005B7A20"/>
    <w:rsid w:val="005C0A29"/>
    <w:rsid w:val="005C2A2D"/>
    <w:rsid w:val="005C6938"/>
    <w:rsid w:val="005D4FEB"/>
    <w:rsid w:val="005E2EEE"/>
    <w:rsid w:val="005E3C8D"/>
    <w:rsid w:val="005E3FB2"/>
    <w:rsid w:val="005E7126"/>
    <w:rsid w:val="005F483F"/>
    <w:rsid w:val="006011BE"/>
    <w:rsid w:val="00604DB2"/>
    <w:rsid w:val="00605533"/>
    <w:rsid w:val="00611AB0"/>
    <w:rsid w:val="00612533"/>
    <w:rsid w:val="00612906"/>
    <w:rsid w:val="00614C84"/>
    <w:rsid w:val="0061767C"/>
    <w:rsid w:val="00617BC8"/>
    <w:rsid w:val="0062088E"/>
    <w:rsid w:val="006328F2"/>
    <w:rsid w:val="00633AAB"/>
    <w:rsid w:val="00645114"/>
    <w:rsid w:val="006459D3"/>
    <w:rsid w:val="00646A8C"/>
    <w:rsid w:val="0065419F"/>
    <w:rsid w:val="00667196"/>
    <w:rsid w:val="00670C5F"/>
    <w:rsid w:val="006746C8"/>
    <w:rsid w:val="0067755C"/>
    <w:rsid w:val="00680A3E"/>
    <w:rsid w:val="00681554"/>
    <w:rsid w:val="006848EE"/>
    <w:rsid w:val="00686234"/>
    <w:rsid w:val="00695502"/>
    <w:rsid w:val="00696BCF"/>
    <w:rsid w:val="00697C9B"/>
    <w:rsid w:val="006A1DDD"/>
    <w:rsid w:val="006A1E52"/>
    <w:rsid w:val="006A3849"/>
    <w:rsid w:val="006A5C78"/>
    <w:rsid w:val="006B3F0A"/>
    <w:rsid w:val="006B7BB6"/>
    <w:rsid w:val="006C09BB"/>
    <w:rsid w:val="006C1F1B"/>
    <w:rsid w:val="006C26FD"/>
    <w:rsid w:val="006D1C12"/>
    <w:rsid w:val="006D5A9C"/>
    <w:rsid w:val="006D5D5F"/>
    <w:rsid w:val="006E2B62"/>
    <w:rsid w:val="006E4887"/>
    <w:rsid w:val="006E61B1"/>
    <w:rsid w:val="006E728C"/>
    <w:rsid w:val="006F1B4D"/>
    <w:rsid w:val="006F2E24"/>
    <w:rsid w:val="006F6C9B"/>
    <w:rsid w:val="00700975"/>
    <w:rsid w:val="00701AE4"/>
    <w:rsid w:val="00706198"/>
    <w:rsid w:val="0071103E"/>
    <w:rsid w:val="007124D5"/>
    <w:rsid w:val="00717397"/>
    <w:rsid w:val="007173B7"/>
    <w:rsid w:val="007254F7"/>
    <w:rsid w:val="00725D03"/>
    <w:rsid w:val="00726151"/>
    <w:rsid w:val="007330E7"/>
    <w:rsid w:val="00733B3D"/>
    <w:rsid w:val="00746F1D"/>
    <w:rsid w:val="00750FAC"/>
    <w:rsid w:val="007628BE"/>
    <w:rsid w:val="00781923"/>
    <w:rsid w:val="00785912"/>
    <w:rsid w:val="007871F2"/>
    <w:rsid w:val="0079286D"/>
    <w:rsid w:val="00796197"/>
    <w:rsid w:val="007A1A88"/>
    <w:rsid w:val="007A4F73"/>
    <w:rsid w:val="007A54F7"/>
    <w:rsid w:val="007A5CB6"/>
    <w:rsid w:val="007A6B1E"/>
    <w:rsid w:val="007B1583"/>
    <w:rsid w:val="007B2A22"/>
    <w:rsid w:val="007C1482"/>
    <w:rsid w:val="007C170E"/>
    <w:rsid w:val="007C437C"/>
    <w:rsid w:val="007C6CB6"/>
    <w:rsid w:val="007D0D6F"/>
    <w:rsid w:val="007D6C66"/>
    <w:rsid w:val="007D73CD"/>
    <w:rsid w:val="007E1531"/>
    <w:rsid w:val="007E213F"/>
    <w:rsid w:val="007E279F"/>
    <w:rsid w:val="007F0B1D"/>
    <w:rsid w:val="007F1807"/>
    <w:rsid w:val="00800568"/>
    <w:rsid w:val="00804A2E"/>
    <w:rsid w:val="00805239"/>
    <w:rsid w:val="00807950"/>
    <w:rsid w:val="008112C9"/>
    <w:rsid w:val="00816FFA"/>
    <w:rsid w:val="008174D4"/>
    <w:rsid w:val="00820D8E"/>
    <w:rsid w:val="00821A2F"/>
    <w:rsid w:val="0084230A"/>
    <w:rsid w:val="008443BC"/>
    <w:rsid w:val="0084797E"/>
    <w:rsid w:val="008514A3"/>
    <w:rsid w:val="00857816"/>
    <w:rsid w:val="00857BEE"/>
    <w:rsid w:val="00861C5C"/>
    <w:rsid w:val="00863D65"/>
    <w:rsid w:val="008651D6"/>
    <w:rsid w:val="00865F00"/>
    <w:rsid w:val="00876E31"/>
    <w:rsid w:val="00881246"/>
    <w:rsid w:val="00881561"/>
    <w:rsid w:val="0089027F"/>
    <w:rsid w:val="00892DA6"/>
    <w:rsid w:val="008933B3"/>
    <w:rsid w:val="00896634"/>
    <w:rsid w:val="008B0C1A"/>
    <w:rsid w:val="008B2B84"/>
    <w:rsid w:val="008B5EF1"/>
    <w:rsid w:val="008C3604"/>
    <w:rsid w:val="008D1064"/>
    <w:rsid w:val="008E2088"/>
    <w:rsid w:val="008E5BB8"/>
    <w:rsid w:val="008E69B9"/>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7F7D"/>
    <w:rsid w:val="00953D56"/>
    <w:rsid w:val="009571B7"/>
    <w:rsid w:val="00961A6F"/>
    <w:rsid w:val="00972298"/>
    <w:rsid w:val="00975339"/>
    <w:rsid w:val="00981DCD"/>
    <w:rsid w:val="00982215"/>
    <w:rsid w:val="00982DB1"/>
    <w:rsid w:val="00990E6C"/>
    <w:rsid w:val="00996935"/>
    <w:rsid w:val="009A1A2B"/>
    <w:rsid w:val="009A4D0F"/>
    <w:rsid w:val="009B3E0F"/>
    <w:rsid w:val="009B6305"/>
    <w:rsid w:val="009B7613"/>
    <w:rsid w:val="009C2A9E"/>
    <w:rsid w:val="009C70A0"/>
    <w:rsid w:val="009E22B4"/>
    <w:rsid w:val="009F0558"/>
    <w:rsid w:val="009F093C"/>
    <w:rsid w:val="009F3F6C"/>
    <w:rsid w:val="009F4711"/>
    <w:rsid w:val="00A05149"/>
    <w:rsid w:val="00A117B9"/>
    <w:rsid w:val="00A24574"/>
    <w:rsid w:val="00A270CC"/>
    <w:rsid w:val="00A3080C"/>
    <w:rsid w:val="00A41927"/>
    <w:rsid w:val="00A43131"/>
    <w:rsid w:val="00A43D5F"/>
    <w:rsid w:val="00A521D9"/>
    <w:rsid w:val="00A5663B"/>
    <w:rsid w:val="00A66CC3"/>
    <w:rsid w:val="00A70224"/>
    <w:rsid w:val="00A734D1"/>
    <w:rsid w:val="00A77F68"/>
    <w:rsid w:val="00A86986"/>
    <w:rsid w:val="00A90F97"/>
    <w:rsid w:val="00AA0C76"/>
    <w:rsid w:val="00AA18D7"/>
    <w:rsid w:val="00AA2928"/>
    <w:rsid w:val="00AB5F4E"/>
    <w:rsid w:val="00AC054A"/>
    <w:rsid w:val="00AC3AC2"/>
    <w:rsid w:val="00AC6A95"/>
    <w:rsid w:val="00AD5660"/>
    <w:rsid w:val="00AE1042"/>
    <w:rsid w:val="00AE2296"/>
    <w:rsid w:val="00AE3FC7"/>
    <w:rsid w:val="00AF2884"/>
    <w:rsid w:val="00AF2E79"/>
    <w:rsid w:val="00AF300D"/>
    <w:rsid w:val="00B069A3"/>
    <w:rsid w:val="00B06AE4"/>
    <w:rsid w:val="00B17A77"/>
    <w:rsid w:val="00B25631"/>
    <w:rsid w:val="00B26025"/>
    <w:rsid w:val="00B30229"/>
    <w:rsid w:val="00B40156"/>
    <w:rsid w:val="00B433CB"/>
    <w:rsid w:val="00B45EC1"/>
    <w:rsid w:val="00B51BCD"/>
    <w:rsid w:val="00B62E5F"/>
    <w:rsid w:val="00B62EB8"/>
    <w:rsid w:val="00B665C9"/>
    <w:rsid w:val="00B764FF"/>
    <w:rsid w:val="00B80C69"/>
    <w:rsid w:val="00B8465F"/>
    <w:rsid w:val="00B957BF"/>
    <w:rsid w:val="00BA0DB2"/>
    <w:rsid w:val="00BA199F"/>
    <w:rsid w:val="00BA4B11"/>
    <w:rsid w:val="00BA7EB7"/>
    <w:rsid w:val="00BB3B27"/>
    <w:rsid w:val="00BB50C6"/>
    <w:rsid w:val="00BB7B1F"/>
    <w:rsid w:val="00BD64D2"/>
    <w:rsid w:val="00BE16D9"/>
    <w:rsid w:val="00BE7356"/>
    <w:rsid w:val="00BF1056"/>
    <w:rsid w:val="00BF1072"/>
    <w:rsid w:val="00BF7B72"/>
    <w:rsid w:val="00BF7BB4"/>
    <w:rsid w:val="00C229DE"/>
    <w:rsid w:val="00C34E9C"/>
    <w:rsid w:val="00C3665C"/>
    <w:rsid w:val="00C37489"/>
    <w:rsid w:val="00C429A9"/>
    <w:rsid w:val="00C42B3A"/>
    <w:rsid w:val="00C45694"/>
    <w:rsid w:val="00C5178E"/>
    <w:rsid w:val="00C61463"/>
    <w:rsid w:val="00C614D3"/>
    <w:rsid w:val="00C62417"/>
    <w:rsid w:val="00C67087"/>
    <w:rsid w:val="00C7179F"/>
    <w:rsid w:val="00C77F31"/>
    <w:rsid w:val="00C822F1"/>
    <w:rsid w:val="00C8639C"/>
    <w:rsid w:val="00C93FA0"/>
    <w:rsid w:val="00C95EB0"/>
    <w:rsid w:val="00C979E2"/>
    <w:rsid w:val="00C97C66"/>
    <w:rsid w:val="00CB38EA"/>
    <w:rsid w:val="00CB3D75"/>
    <w:rsid w:val="00CB4AFB"/>
    <w:rsid w:val="00CC2BB9"/>
    <w:rsid w:val="00CC3309"/>
    <w:rsid w:val="00CD0A72"/>
    <w:rsid w:val="00CD69C7"/>
    <w:rsid w:val="00CD7212"/>
    <w:rsid w:val="00CE51E3"/>
    <w:rsid w:val="00CE65D9"/>
    <w:rsid w:val="00CF11CE"/>
    <w:rsid w:val="00CF20BC"/>
    <w:rsid w:val="00CF2683"/>
    <w:rsid w:val="00CF6FDD"/>
    <w:rsid w:val="00D03332"/>
    <w:rsid w:val="00D109C0"/>
    <w:rsid w:val="00D1142A"/>
    <w:rsid w:val="00D13A17"/>
    <w:rsid w:val="00D154A5"/>
    <w:rsid w:val="00D15A44"/>
    <w:rsid w:val="00D1760C"/>
    <w:rsid w:val="00D3126D"/>
    <w:rsid w:val="00D35E19"/>
    <w:rsid w:val="00D44E01"/>
    <w:rsid w:val="00D537E2"/>
    <w:rsid w:val="00D60526"/>
    <w:rsid w:val="00D65895"/>
    <w:rsid w:val="00D73FDB"/>
    <w:rsid w:val="00D77B3C"/>
    <w:rsid w:val="00D84940"/>
    <w:rsid w:val="00D945CF"/>
    <w:rsid w:val="00DC1881"/>
    <w:rsid w:val="00DD09DF"/>
    <w:rsid w:val="00DD7E8D"/>
    <w:rsid w:val="00DE1711"/>
    <w:rsid w:val="00DF2AAA"/>
    <w:rsid w:val="00DF3A8A"/>
    <w:rsid w:val="00E02846"/>
    <w:rsid w:val="00E05067"/>
    <w:rsid w:val="00E05D4F"/>
    <w:rsid w:val="00E108C5"/>
    <w:rsid w:val="00E1201E"/>
    <w:rsid w:val="00E248BB"/>
    <w:rsid w:val="00E27746"/>
    <w:rsid w:val="00E279F8"/>
    <w:rsid w:val="00E30483"/>
    <w:rsid w:val="00E35523"/>
    <w:rsid w:val="00E4268C"/>
    <w:rsid w:val="00E42754"/>
    <w:rsid w:val="00E46E1A"/>
    <w:rsid w:val="00E56068"/>
    <w:rsid w:val="00E702B2"/>
    <w:rsid w:val="00E71B3F"/>
    <w:rsid w:val="00EA04AF"/>
    <w:rsid w:val="00EA7660"/>
    <w:rsid w:val="00EB30DC"/>
    <w:rsid w:val="00EB7212"/>
    <w:rsid w:val="00ED1441"/>
    <w:rsid w:val="00ED204C"/>
    <w:rsid w:val="00ED33ED"/>
    <w:rsid w:val="00EE0D54"/>
    <w:rsid w:val="00EF425B"/>
    <w:rsid w:val="00EF4CB0"/>
    <w:rsid w:val="00EF6533"/>
    <w:rsid w:val="00EF6BD1"/>
    <w:rsid w:val="00F0317E"/>
    <w:rsid w:val="00F1066B"/>
    <w:rsid w:val="00F17275"/>
    <w:rsid w:val="00F17E5F"/>
    <w:rsid w:val="00F227C7"/>
    <w:rsid w:val="00F22CE1"/>
    <w:rsid w:val="00F23A06"/>
    <w:rsid w:val="00F30C00"/>
    <w:rsid w:val="00F413D9"/>
    <w:rsid w:val="00F43886"/>
    <w:rsid w:val="00F43C8F"/>
    <w:rsid w:val="00F4576E"/>
    <w:rsid w:val="00F53BBC"/>
    <w:rsid w:val="00F723DC"/>
    <w:rsid w:val="00F8661E"/>
    <w:rsid w:val="00F86C4F"/>
    <w:rsid w:val="00F90F05"/>
    <w:rsid w:val="00FA3498"/>
    <w:rsid w:val="00FA388F"/>
    <w:rsid w:val="00FA5786"/>
    <w:rsid w:val="00FB03D4"/>
    <w:rsid w:val="00FB0F25"/>
    <w:rsid w:val="00FB6448"/>
    <w:rsid w:val="00FB7E19"/>
    <w:rsid w:val="00FC49D1"/>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10A-BF93-46B2-BC75-7888FAA14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Pages>
  <Words>583</Words>
  <Characters>3325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Рыспаева Алтынжан Асылбековна</dc:creator>
  <cp:lastModifiedBy>Балмаганбетова Жанат Дастановна</cp:lastModifiedBy>
  <cp:revision>48</cp:revision>
  <cp:lastPrinted>2025-08-11T14:22:00Z</cp:lastPrinted>
  <dcterms:created xsi:type="dcterms:W3CDTF">2025-07-04T15:11:00Z</dcterms:created>
  <dcterms:modified xsi:type="dcterms:W3CDTF">2025-09-24T13:29:00Z</dcterms:modified>
</cp:coreProperties>
</file>